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56E4D399"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bookmarkStart w:id="0" w:name="_GoBack"/>
          <w:bookmarkEnd w:id="0"/>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2EFBE651" w14:textId="18781DFF" w:rsidR="00B55B7A" w:rsidRPr="008B67F8" w:rsidRDefault="005250DC" w:rsidP="00B55B7A">
          <w:pPr>
            <w:jc w:val="center"/>
            <w:rPr>
              <w:rFonts w:ascii="Calibri Light" w:eastAsiaTheme="minorEastAsia" w:hAnsi="Calibri Light" w:cstheme="minorBidi"/>
              <w:color w:val="4F81BD" w:themeColor="accent1"/>
              <w:sz w:val="44"/>
              <w:szCs w:val="44"/>
              <w:lang w:eastAsia="cs-CZ"/>
            </w:rPr>
          </w:pPr>
          <w:r w:rsidRPr="005250DC">
            <w:rPr>
              <w:rFonts w:ascii="Calibri Light" w:hAnsi="Calibri Light"/>
              <w:b/>
              <w:sz w:val="40"/>
              <w:szCs w:val="40"/>
            </w:rPr>
            <w:t>Chemie potravin a bioaktivních látek</w:t>
          </w: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7DF37982" w:rsidR="00B55B7A" w:rsidRPr="00B55B7A" w:rsidRDefault="00B55B7A" w:rsidP="00B55B7A">
          <w:pPr>
            <w:jc w:val="right"/>
          </w:pPr>
          <w:r w:rsidRPr="008B67F8">
            <w:rPr>
              <w:rFonts w:ascii="Calibri Light" w:eastAsiaTheme="minorEastAsia" w:hAnsi="Calibri Light" w:cstheme="minorBidi"/>
              <w:sz w:val="36"/>
              <w:szCs w:val="36"/>
              <w:lang w:eastAsia="cs-CZ"/>
            </w:rPr>
            <w:t>3. 1. 2018</w:t>
          </w:r>
          <w:r>
            <w:rPr>
              <w:rFonts w:asciiTheme="minorHAnsi" w:eastAsiaTheme="minorEastAsia" w:hAnsiTheme="minorHAnsi" w:cstheme="minorBidi"/>
              <w:color w:val="4F81BD" w:themeColor="accent1"/>
              <w:sz w:val="44"/>
              <w:szCs w:val="44"/>
              <w:lang w:eastAsia="cs-CZ"/>
            </w:rPr>
            <w:br w:type="page"/>
          </w:r>
        </w:p>
      </w:sdtContent>
    </w:sdt>
    <w:p w14:paraId="42A19900" w14:textId="77777777" w:rsidR="00A867F4" w:rsidRDefault="00A867F4" w:rsidP="003F1603">
      <w:pPr>
        <w:spacing w:after="0"/>
        <w:jc w:val="center"/>
        <w:rPr>
          <w:rFonts w:ascii="Calibri Light" w:hAnsi="Calibri Light" w:cs="Times New Roman"/>
          <w:b/>
          <w:sz w:val="32"/>
          <w:szCs w:val="32"/>
        </w:rPr>
      </w:pPr>
    </w:p>
    <w:p w14:paraId="18E02E79" w14:textId="2FE759E9" w:rsidR="00A867F4" w:rsidRDefault="00A867F4">
      <w:pPr>
        <w:spacing w:after="0" w:line="240" w:lineRule="auto"/>
        <w:rPr>
          <w:rFonts w:ascii="Calibri Light" w:hAnsi="Calibri Light" w:cs="Times New Roman"/>
          <w:b/>
          <w:sz w:val="32"/>
          <w:szCs w:val="32"/>
        </w:rPr>
      </w:pPr>
    </w:p>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w:t>
      </w:r>
      <w:proofErr w:type="gramStart"/>
      <w:r w:rsidR="00C64F4A" w:rsidRPr="00C44653">
        <w:rPr>
          <w:rFonts w:ascii="Calibri Light" w:hAnsi="Calibri Light"/>
          <w:color w:val="000000" w:themeColor="text1"/>
        </w:rPr>
        <w:t>odpovědnost  jsou</w:t>
      </w:r>
      <w:proofErr w:type="gramEnd"/>
      <w:r w:rsidR="00C64F4A" w:rsidRPr="00C44653">
        <w:rPr>
          <w:rFonts w:ascii="Calibri Light" w:hAnsi="Calibri Light"/>
          <w:color w:val="000000" w:themeColor="text1"/>
        </w:rPr>
        <w:t xml:space="preserve">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5EA4184B"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ins w:id="1" w:author="Simona Mrkvičková" w:date="2018-04-08T21:48:00Z">
        <w:r w:rsidR="00B268A4">
          <w:rPr>
            <w:rFonts w:ascii="Calibri Light" w:hAnsi="Calibri Light"/>
          </w:rPr>
          <w:t xml:space="preserve"> </w:t>
        </w:r>
        <w:r w:rsidR="00B268A4" w:rsidRPr="00B268A4">
          <w:rPr>
            <w:rFonts w:ascii="Calibri Light" w:hAnsi="Calibri Light"/>
          </w:rPr>
          <w:t>ze dne 28. června 2017</w:t>
        </w:r>
      </w:ins>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ins w:id="2" w:author="Simona Mrkvičková" w:date="2018-04-08T21:49:00Z">
        <w:r w:rsidR="00B268A4">
          <w:rPr>
            <w:rFonts w:ascii="Calibri Light" w:hAnsi="Calibri Light"/>
          </w:rPr>
          <w:t xml:space="preserve"> </w:t>
        </w:r>
        <w:r w:rsidR="00B268A4" w:rsidRPr="00B268A4">
          <w:rPr>
            <w:rFonts w:ascii="Calibri Light" w:hAnsi="Calibri Light"/>
          </w:rPr>
          <w:t>ze dne 27. února 2017</w:t>
        </w:r>
      </w:ins>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71C2F970" w:rsidR="004C7D03" w:rsidRPr="00A03D9E" w:rsidRDefault="00373E95" w:rsidP="00373E95">
      <w:p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proofErr w:type="gramStart"/>
      <w:r w:rsidR="004C7D03" w:rsidRPr="00A03D9E">
        <w:rPr>
          <w:rFonts w:ascii="Calibri Light" w:hAnsi="Calibri Light"/>
          <w:color w:val="E36C0A" w:themeColor="accent6" w:themeShade="BF"/>
        </w:rPr>
        <w:t xml:space="preserve">má </w:t>
      </w:r>
      <w:r w:rsidR="00C110FA" w:rsidRPr="00A03D9E">
        <w:rPr>
          <w:rFonts w:ascii="Calibri Light" w:hAnsi="Calibri Light"/>
          <w:color w:val="E36C0A" w:themeColor="accent6" w:themeShade="BF"/>
        </w:rPr>
        <w:t xml:space="preserve"> </w:t>
      </w:r>
      <w:r w:rsidR="004C7D03" w:rsidRPr="00A03D9E">
        <w:rPr>
          <w:rFonts w:ascii="Calibri Light" w:hAnsi="Calibri Light"/>
          <w:color w:val="E36C0A" w:themeColor="accent6" w:themeShade="BF"/>
        </w:rPr>
        <w:t xml:space="preserve"> sta</w:t>
      </w:r>
      <w:r w:rsidRPr="00A03D9E">
        <w:rPr>
          <w:rFonts w:ascii="Calibri Light" w:hAnsi="Calibri Light"/>
          <w:color w:val="E36C0A" w:themeColor="accent6" w:themeShade="BF"/>
        </w:rPr>
        <w:t>no</w:t>
      </w:r>
      <w:r w:rsidR="004C7D03" w:rsidRPr="00A03D9E">
        <w:rPr>
          <w:rFonts w:ascii="Calibri Light" w:hAnsi="Calibri Light"/>
          <w:color w:val="E36C0A" w:themeColor="accent6" w:themeShade="BF"/>
        </w:rPr>
        <w:t>veny</w:t>
      </w:r>
      <w:proofErr w:type="gramEnd"/>
      <w:r w:rsidR="004C7D03" w:rsidRPr="00A03D9E">
        <w:rPr>
          <w:rFonts w:ascii="Calibri Light" w:hAnsi="Calibri Light"/>
          <w:color w:val="E36C0A" w:themeColor="accent6" w:themeShade="BF"/>
        </w:rPr>
        <w:t xml:space="preserve">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5F081A22" w14:textId="1AB4AC2C" w:rsidR="00373E95" w:rsidRPr="00C44653" w:rsidRDefault="00373E95">
      <w:pPr>
        <w:spacing w:after="0" w:line="240" w:lineRule="auto"/>
        <w:rPr>
          <w:rFonts w:ascii="Calibri Light" w:hAnsi="Calibri Light"/>
        </w:rPr>
      </w:pPr>
    </w:p>
    <w:p w14:paraId="46479F60" w14:textId="77777777" w:rsidR="009E517D" w:rsidRPr="00C44653" w:rsidRDefault="2D38A6F6" w:rsidP="00035992">
      <w:pPr>
        <w:pStyle w:val="Nadpis2"/>
      </w:pPr>
      <w:r w:rsidRPr="003A2D99">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221CD713"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w:t>
      </w:r>
      <w:proofErr w:type="spellStart"/>
      <w:r w:rsidRPr="0022507B">
        <w:rPr>
          <w:rFonts w:ascii="Calibri Light" w:hAnsi="Calibri Light" w:cs="FrutigerCE-Light"/>
          <w:lang w:eastAsia="cs-CZ"/>
        </w:rPr>
        <w:t>mobilitních</w:t>
      </w:r>
      <w:proofErr w:type="spellEnd"/>
      <w:r w:rsidRPr="0022507B">
        <w:rPr>
          <w:rFonts w:ascii="Calibri Light" w:hAnsi="Calibri Light" w:cs="FrutigerCE-Light"/>
          <w:lang w:eastAsia="cs-CZ"/>
        </w:rPr>
        <w:t xml:space="preserve">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w:t>
      </w:r>
      <w:proofErr w:type="spellStart"/>
      <w:r w:rsidRPr="0022507B">
        <w:rPr>
          <w:rFonts w:ascii="Calibri Light" w:hAnsi="Calibri Light" w:cs="FrutigerCE-Light"/>
          <w:lang w:eastAsia="cs-CZ"/>
        </w:rPr>
        <w:t>mobilitní</w:t>
      </w:r>
      <w:r w:rsidR="0022507B" w:rsidRPr="0022507B">
        <w:rPr>
          <w:rFonts w:ascii="Calibri Light" w:hAnsi="Calibri Light" w:cs="FrutigerCE-Light"/>
          <w:lang w:eastAsia="cs-CZ"/>
        </w:rPr>
        <w:t>ch</w:t>
      </w:r>
      <w:proofErr w:type="spellEnd"/>
      <w:r w:rsidR="0022507B" w:rsidRPr="0022507B">
        <w:rPr>
          <w:rFonts w:ascii="Calibri Light" w:hAnsi="Calibri Light" w:cs="FrutigerCE-Light"/>
          <w:lang w:eastAsia="cs-CZ"/>
        </w:rPr>
        <w:t xml:space="preserve">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 xml:space="preserve">mobility studentů i do </w:t>
      </w:r>
      <w:del w:id="3" w:author="Simona Mrkvičková" w:date="2018-04-08T21:52:00Z">
        <w:r w:rsidRPr="0022507B" w:rsidDel="00A50579">
          <w:rPr>
            <w:rFonts w:ascii="Calibri Light" w:hAnsi="Calibri Light" w:cs="FrutigerCE-Light"/>
            <w:lang w:eastAsia="cs-CZ"/>
          </w:rPr>
          <w:delText xml:space="preserve">mimo programových </w:delText>
        </w:r>
      </w:del>
      <w:r w:rsidRPr="0022507B">
        <w:rPr>
          <w:rFonts w:ascii="Calibri Light" w:hAnsi="Calibri Light" w:cs="FrutigerCE-Light"/>
          <w:lang w:eastAsia="cs-CZ"/>
        </w:rPr>
        <w:t>zemí</w:t>
      </w:r>
      <w:ins w:id="4" w:author="Simona Mrkvičková" w:date="2018-04-08T21:52:00Z">
        <w:r w:rsidR="00A50579">
          <w:rPr>
            <w:rFonts w:ascii="Calibri Light" w:hAnsi="Calibri Light" w:cs="FrutigerCE-Light"/>
            <w:lang w:eastAsia="cs-CZ"/>
          </w:rPr>
          <w:t>, které neparticipují na programu</w:t>
        </w:r>
      </w:ins>
      <w:r w:rsidRPr="0022507B">
        <w:rPr>
          <w:rFonts w:ascii="Calibri Light" w:hAnsi="Calibri Light" w:cs="FrutigerCE-Light"/>
          <w:lang w:eastAsia="cs-CZ"/>
        </w:rPr>
        <w:t xml:space="preserve">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47CB7A44"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ouladu se směrnicí rektora č. 16/2017</w:t>
      </w:r>
      <w:r w:rsidRPr="0022507B">
        <w:rPr>
          <w:rFonts w:ascii="Calibri Light" w:hAnsi="Calibri Light" w:cs="FrutigerCE-Light"/>
          <w:lang w:eastAsia="cs-CZ"/>
        </w:rPr>
        <w:t xml:space="preserve"> 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CA04E2" w:rsidRDefault="2D38A6F6" w:rsidP="2D38A6F6">
      <w:pPr>
        <w:spacing w:before="120" w:after="120"/>
        <w:jc w:val="both"/>
        <w:rPr>
          <w:rFonts w:ascii="Calibri Light" w:hAnsi="Calibri Light"/>
        </w:rPr>
      </w:pPr>
      <w:r w:rsidRPr="00CA04E2">
        <w:rPr>
          <w:rFonts w:ascii="Calibri Light" w:hAnsi="Calibri Light"/>
        </w:rPr>
        <w:t xml:space="preserve">UTB </w:t>
      </w:r>
      <w:r w:rsidR="00A75026" w:rsidRPr="00CA04E2">
        <w:rPr>
          <w:rFonts w:ascii="Calibri Light" w:hAnsi="Calibri Light"/>
        </w:rPr>
        <w:t xml:space="preserve">ve Zlíně </w:t>
      </w:r>
      <w:r w:rsidR="00A03D9E" w:rsidRPr="00CA04E2">
        <w:rPr>
          <w:rFonts w:ascii="Calibri Light" w:hAnsi="Calibri Light"/>
        </w:rPr>
        <w:t>dlouhodobě rozvíjí spolupráce</w:t>
      </w:r>
      <w:r w:rsidRPr="00CA04E2">
        <w:rPr>
          <w:rFonts w:ascii="Calibri Light" w:hAnsi="Calibri Light"/>
        </w:rPr>
        <w:t xml:space="preserve"> s praxí s přihlédnutím k typům a případným profilům studijních programů; jde zejména o praktickou výuku, zadávání </w:t>
      </w:r>
      <w:r w:rsidR="00C110FA" w:rsidRPr="00CA04E2">
        <w:rPr>
          <w:rFonts w:ascii="Calibri Light" w:hAnsi="Calibri Light"/>
        </w:rPr>
        <w:t xml:space="preserve">kvalifikačních a </w:t>
      </w:r>
      <w:r w:rsidRPr="00CA04E2">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CA04E2" w:rsidRDefault="2D38A6F6" w:rsidP="2D38A6F6">
      <w:pPr>
        <w:spacing w:before="120" w:after="120"/>
        <w:jc w:val="both"/>
        <w:rPr>
          <w:rFonts w:ascii="Calibri Light" w:hAnsi="Calibri Light"/>
        </w:rPr>
      </w:pPr>
      <w:r w:rsidRPr="00CA04E2">
        <w:rPr>
          <w:rFonts w:ascii="Calibri Light" w:hAnsi="Calibri Light"/>
        </w:rPr>
        <w:t xml:space="preserve">UTB </w:t>
      </w:r>
      <w:r w:rsidR="00A75026" w:rsidRPr="00CA04E2">
        <w:rPr>
          <w:rFonts w:ascii="Calibri Light" w:hAnsi="Calibri Light"/>
        </w:rPr>
        <w:t xml:space="preserve">ve Zlíně </w:t>
      </w:r>
      <w:r w:rsidRPr="00CA04E2">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3804465F" w14:textId="7FE1E212" w:rsidR="003A2D99" w:rsidRDefault="003A2D99" w:rsidP="003A2D99">
      <w:pPr>
        <w:spacing w:before="120" w:after="120"/>
        <w:rPr>
          <w:rFonts w:ascii="Calibri Light" w:hAnsi="Calibri Light"/>
        </w:rPr>
      </w:pPr>
    </w:p>
    <w:p w14:paraId="17AAD4B0" w14:textId="77777777" w:rsidR="003A2D99" w:rsidRPr="003A2D99" w:rsidRDefault="003A2D99" w:rsidP="003A2D99">
      <w:pPr>
        <w:spacing w:before="120" w:after="120"/>
        <w:rPr>
          <w:rFonts w:ascii="Calibri Light" w:hAnsi="Calibri Light"/>
        </w:rPr>
      </w:pPr>
    </w:p>
    <w:p w14:paraId="622FB769" w14:textId="77777777" w:rsidR="009E517D" w:rsidRPr="00C44653" w:rsidRDefault="2D38A6F6" w:rsidP="00035992">
      <w:pPr>
        <w:pStyle w:val="Nadpis2"/>
      </w:pPr>
      <w:r w:rsidRPr="003A2D99">
        <w:lastRenderedPageBreak/>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5460A6B" w:rsidR="00C44653" w:rsidRPr="00C44653" w:rsidRDefault="00C44653" w:rsidP="00C44653">
      <w:pPr>
        <w:jc w:val="both"/>
        <w:rPr>
          <w:rFonts w:ascii="Calibri Light" w:hAnsi="Calibri Light"/>
        </w:rPr>
      </w:pPr>
      <w:del w:id="5" w:author="Simona Mrkvičková" w:date="2018-04-08T21:56:00Z">
        <w:r w:rsidRPr="00C44653" w:rsidDel="00A50579">
          <w:rPr>
            <w:rFonts w:ascii="Calibri Light" w:hAnsi="Calibri Light"/>
          </w:rPr>
          <w:delText xml:space="preserve">UTB </w:delText>
        </w:r>
        <w:r w:rsidR="00A03D9E" w:rsidDel="00A50579">
          <w:rPr>
            <w:rFonts w:ascii="Calibri Light" w:hAnsi="Calibri Light"/>
          </w:rPr>
          <w:delText>ve Zlíně má s ohledem na to</w:delText>
        </w:r>
      </w:del>
      <w:ins w:id="6" w:author="Simona Mrkvičková" w:date="2018-04-08T21:56:00Z">
        <w:r w:rsidR="00A50579">
          <w:rPr>
            <w:rFonts w:ascii="Calibri Light" w:hAnsi="Calibri Light"/>
          </w:rPr>
          <w:t>Má také</w:t>
        </w:r>
      </w:ins>
      <w:r w:rsidR="00A03D9E">
        <w:rPr>
          <w:rFonts w:ascii="Calibri Light" w:hAnsi="Calibri Light"/>
        </w:rPr>
        <w:t xml:space="preserve">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08ED82CC" w:rsidR="00C44653" w:rsidRPr="00C44653" w:rsidRDefault="00C44653" w:rsidP="00C44653">
      <w:pPr>
        <w:jc w:val="both"/>
        <w:rPr>
          <w:rFonts w:ascii="Calibri Light" w:hAnsi="Calibri Light"/>
        </w:rPr>
      </w:pPr>
      <w:r w:rsidRPr="00C44653">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C44653">
        <w:rPr>
          <w:rFonts w:ascii="Calibri Light" w:hAnsi="Calibri Light"/>
        </w:rPr>
        <w:t>Proklikem</w:t>
      </w:r>
      <w:proofErr w:type="spellEnd"/>
      <w:r w:rsidRPr="00C44653">
        <w:rPr>
          <w:rFonts w:ascii="Calibri Light" w:hAnsi="Calibri Light"/>
        </w:rPr>
        <w:t xml:space="preserve"> na sylabus pak studenti získají detailní popisy jednotlivých předmětů včetně cílů (anotace), požadavků na studenta, obsahu předmětu, vyučovacích a hodnotících metod</w:t>
      </w:r>
      <w:ins w:id="7" w:author="Simona Mrkvičková" w:date="2018-04-08T21:57:00Z">
        <w:r w:rsidR="00A50579">
          <w:rPr>
            <w:rFonts w:ascii="Calibri Light" w:hAnsi="Calibri Light"/>
          </w:rPr>
          <w:t xml:space="preserve"> i </w:t>
        </w:r>
      </w:ins>
      <w:del w:id="8" w:author="Simona Mrkvičková" w:date="2018-04-08T21:57:00Z">
        <w:r w:rsidRPr="00C44653" w:rsidDel="00A50579">
          <w:rPr>
            <w:rFonts w:ascii="Calibri Light" w:hAnsi="Calibri Light"/>
          </w:rPr>
          <w:delText xml:space="preserve">, </w:delText>
        </w:r>
      </w:del>
      <w:r w:rsidRPr="00C44653">
        <w:rPr>
          <w:rFonts w:ascii="Calibri Light" w:hAnsi="Calibri Light"/>
        </w:rPr>
        <w:t>získaných způsobilostí.</w:t>
      </w:r>
    </w:p>
    <w:p w14:paraId="1B7370DB" w14:textId="6189331B"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w:t>
      </w:r>
      <w:ins w:id="9" w:author="Simona Mrkvičková" w:date="2018-04-08T21:59:00Z">
        <w:r w:rsidR="002C3902">
          <w:rPr>
            <w:rFonts w:ascii="Calibri Light" w:hAnsi="Calibri Light"/>
          </w:rPr>
          <w:t xml:space="preserve"> a </w:t>
        </w:r>
      </w:ins>
      <w:del w:id="10" w:author="Simona Mrkvičková" w:date="2018-04-08T21:59:00Z">
        <w:r w:rsidRPr="00C44653" w:rsidDel="002C3902">
          <w:rPr>
            <w:rFonts w:ascii="Calibri Light" w:hAnsi="Calibri Light"/>
          </w:rPr>
          <w:delText xml:space="preserve">, </w:delText>
        </w:r>
      </w:del>
      <w:r w:rsidRPr="00C44653">
        <w:rPr>
          <w:rFonts w:ascii="Calibri Light" w:hAnsi="Calibri Light"/>
        </w:rPr>
        <w:t>od 8 do 14 hodin v sobotu.</w:t>
      </w:r>
    </w:p>
    <w:p w14:paraId="3F384EF4" w14:textId="3E58EC20"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w:t>
      </w:r>
      <w:del w:id="11" w:author="Simona Mrkvičková" w:date="2018-04-08T22:00:00Z">
        <w:r w:rsidR="00A03D9E" w:rsidRPr="00A03D9E" w:rsidDel="002C3902">
          <w:rPr>
            <w:rFonts w:ascii="Calibri Light" w:hAnsi="Calibri Light"/>
          </w:rPr>
          <w:delText xml:space="preserve">a </w:delText>
        </w:r>
        <w:r w:rsidR="00802C11" w:rsidRPr="00A03D9E" w:rsidDel="002C3902">
          <w:rPr>
            <w:rFonts w:ascii="Calibri Light" w:eastAsia="Times New Roman" w:hAnsi="Calibri Light"/>
          </w:rPr>
          <w:delText xml:space="preserve">přesným </w:delText>
        </w:r>
      </w:del>
      <w:r w:rsidR="00802C11" w:rsidRPr="00A03D9E">
        <w:rPr>
          <w:rFonts w:ascii="Calibri Light" w:eastAsia="Times New Roman" w:hAnsi="Calibri Light"/>
        </w:rPr>
        <w:t>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36A3D7B8"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xml:space="preserve">, které bylo </w:t>
      </w:r>
      <w:ins w:id="12" w:author="Simona Mrkvičková" w:date="2018-04-08T22:00:00Z">
        <w:r w:rsidR="002C3902">
          <w:rPr>
            <w:rFonts w:ascii="Calibri Light" w:eastAsia="Times New Roman" w:hAnsi="Calibri Light"/>
          </w:rPr>
          <w:t xml:space="preserve">speciálně </w:t>
        </w:r>
      </w:ins>
      <w:r w:rsidRPr="00376A31">
        <w:rPr>
          <w:rFonts w:ascii="Calibri Light" w:eastAsia="Times New Roman" w:hAnsi="Calibri Light"/>
        </w:rPr>
        <w:t>pro tuto činnost</w:t>
      </w:r>
      <w:del w:id="13" w:author="Simona Mrkvičková" w:date="2018-04-08T22:01:00Z">
        <w:r w:rsidRPr="00376A31" w:rsidDel="002C3902">
          <w:rPr>
            <w:rFonts w:ascii="Calibri Light" w:eastAsia="Times New Roman" w:hAnsi="Calibri Light"/>
          </w:rPr>
          <w:delText xml:space="preserve"> specializovaně</w:delText>
        </w:r>
      </w:del>
      <w:r w:rsidRPr="00376A31">
        <w:rPr>
          <w:rFonts w:ascii="Calibri Light" w:eastAsia="Times New Roman" w:hAnsi="Calibri Light"/>
        </w:rPr>
        <w:t xml:space="preserve">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1D75356" w14:textId="55AEDFC9" w:rsidR="00A75026" w:rsidRPr="00C44653" w:rsidRDefault="2D38A6F6" w:rsidP="00CA04E2">
      <w:pPr>
        <w:spacing w:before="120" w:after="120"/>
        <w:jc w:val="both"/>
        <w:rPr>
          <w:rFonts w:ascii="Calibri Light" w:hAnsi="Calibri Light"/>
        </w:rPr>
      </w:pPr>
      <w:r w:rsidRPr="00C44653">
        <w:rPr>
          <w:rFonts w:ascii="Calibri Light" w:hAnsi="Calibri Light"/>
        </w:rPr>
        <w:lastRenderedPageBreak/>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2304CE9D" w:rsidR="004E64C0" w:rsidRPr="00C44653" w:rsidRDefault="2D38A6F6" w:rsidP="2D38A6F6">
      <w:pPr>
        <w:jc w:val="both"/>
        <w:rPr>
          <w:rFonts w:ascii="Calibri Light" w:hAnsi="Calibri Light"/>
        </w:rPr>
      </w:pPr>
      <w:r w:rsidRPr="00C44653">
        <w:rPr>
          <w:rFonts w:ascii="Calibri Light" w:hAnsi="Calibri Light"/>
        </w:rPr>
        <w:t xml:space="preserve">K dispozici je zhruba 500 studijních míst, 230 počítačů a </w:t>
      </w:r>
      <w:ins w:id="14" w:author="Simona Mrkvičková" w:date="2018-04-08T22:04:00Z">
        <w:r w:rsidR="002C3902" w:rsidRPr="002C3902">
          <w:rPr>
            <w:rFonts w:ascii="Calibri Light" w:hAnsi="Calibri Light"/>
          </w:rPr>
          <w:t xml:space="preserve">dostatečný počet </w:t>
        </w:r>
      </w:ins>
      <w:del w:id="15" w:author="Simona Mrkvičková" w:date="2018-04-08T22:04:00Z">
        <w:r w:rsidRPr="00C44653" w:rsidDel="002C3902">
          <w:rPr>
            <w:rFonts w:ascii="Calibri Light" w:hAnsi="Calibri Light"/>
          </w:rPr>
          <w:delText xml:space="preserve">dostatečné množství </w:delText>
        </w:r>
      </w:del>
      <w:r w:rsidRPr="00C44653">
        <w:rPr>
          <w:rFonts w:ascii="Calibri Light" w:hAnsi="Calibri Light"/>
        </w:rPr>
        <w:t xml:space="preserve">přípojných míst pro notebooky. Knihovna je vybavena virtuální technologií </w:t>
      </w:r>
      <w:proofErr w:type="spellStart"/>
      <w:r w:rsidRPr="00C44653">
        <w:rPr>
          <w:rFonts w:ascii="Calibri Light" w:hAnsi="Calibri Light"/>
        </w:rPr>
        <w:t>WMware</w:t>
      </w:r>
      <w:proofErr w:type="spellEnd"/>
      <w:r w:rsidRPr="00C44653">
        <w:rPr>
          <w:rFonts w:ascii="Calibri Light" w:hAnsi="Calibri Light"/>
        </w:rPr>
        <w:t xml:space="preserve"> s klientskými stanicemi </w:t>
      </w:r>
      <w:proofErr w:type="spellStart"/>
      <w:r w:rsidRPr="00C44653">
        <w:rPr>
          <w:rFonts w:ascii="Calibri Light" w:hAnsi="Calibri Light"/>
        </w:rPr>
        <w:t>Zero</w:t>
      </w:r>
      <w:proofErr w:type="spellEnd"/>
      <w:r w:rsidRPr="00C44653">
        <w:rPr>
          <w:rFonts w:ascii="Calibri Light" w:hAnsi="Calibri Light"/>
        </w:rPr>
        <w:t xml:space="preserve"> </w:t>
      </w:r>
      <w:proofErr w:type="spellStart"/>
      <w:r w:rsidRPr="00C44653">
        <w:rPr>
          <w:rFonts w:ascii="Calibri Light" w:hAnsi="Calibri Light"/>
        </w:rPr>
        <w:t>Client</w:t>
      </w:r>
      <w:proofErr w:type="spellEnd"/>
      <w:r w:rsidRPr="00C44653">
        <w:rPr>
          <w:rFonts w:ascii="Calibri Light" w:hAnsi="Calibri Light"/>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405DC949" w:rsidR="004E64C0" w:rsidRPr="00C44653" w:rsidRDefault="2D38A6F6" w:rsidP="2D38A6F6">
      <w:pPr>
        <w:jc w:val="both"/>
        <w:rPr>
          <w:rFonts w:ascii="Calibri Light" w:hAnsi="Calibri Light"/>
        </w:rPr>
      </w:pPr>
      <w:r w:rsidRPr="00C44653">
        <w:rPr>
          <w:rFonts w:ascii="Calibri Light" w:hAnsi="Calibri Light"/>
        </w:rPr>
        <w:t xml:space="preserve">Knihovna poskytuje kromě standardních výpůjčních služeb (údaje o knihovním fondu viz níže) řadu dalších odborných služeb. Jedná se například o rešeršní službu či meziknihovní výpůjční službu, </w:t>
      </w:r>
      <w:del w:id="16" w:author="Simona Mrkvičková" w:date="2018-04-08T22:06:00Z">
        <w:r w:rsidRPr="00C44653" w:rsidDel="002C3902">
          <w:rPr>
            <w:rFonts w:ascii="Calibri Light" w:hAnsi="Calibri Light"/>
          </w:rPr>
          <w:delText>kdy je</w:delText>
        </w:r>
      </w:del>
      <w:ins w:id="17" w:author="Simona Mrkvičková" w:date="2018-04-08T22:06:00Z">
        <w:r w:rsidR="002C3902">
          <w:rPr>
            <w:rFonts w:ascii="Calibri Light" w:hAnsi="Calibri Light"/>
          </w:rPr>
          <w:t>která umožnuje</w:t>
        </w:r>
      </w:ins>
      <w:r w:rsidRPr="00C44653">
        <w:rPr>
          <w:rFonts w:ascii="Calibri Light" w:hAnsi="Calibri Light"/>
        </w:rPr>
        <w:t xml:space="preserve"> </w:t>
      </w:r>
      <w:del w:id="18" w:author="Simona Mrkvičková" w:date="2018-04-08T22:07:00Z">
        <w:r w:rsidRPr="00C44653" w:rsidDel="002C3902">
          <w:rPr>
            <w:rFonts w:ascii="Calibri Light" w:hAnsi="Calibri Light"/>
          </w:rPr>
          <w:delText>možné získat pro uživatele</w:delText>
        </w:r>
      </w:del>
      <w:ins w:id="19" w:author="Simona Mrkvičková" w:date="2018-04-08T22:07:00Z">
        <w:r w:rsidR="002C3902">
          <w:rPr>
            <w:rFonts w:ascii="Calibri Light" w:hAnsi="Calibri Light"/>
          </w:rPr>
          <w:t>uživatelům získat</w:t>
        </w:r>
      </w:ins>
      <w:r w:rsidRPr="00C44653">
        <w:rPr>
          <w:rFonts w:ascii="Calibri Light" w:hAnsi="Calibri Light"/>
        </w:rPr>
        <w:t xml:space="preserve"> dokumenty z jiných českých, ale i zahraničních knihoven. Další služby </w:t>
      </w:r>
      <w:del w:id="20" w:author="Simona Mrkvičková" w:date="2018-04-08T22:07:00Z">
        <w:r w:rsidRPr="00C44653" w:rsidDel="002C3902">
          <w:rPr>
            <w:rFonts w:ascii="Calibri Light" w:hAnsi="Calibri Light"/>
          </w:rPr>
          <w:delText>se zabývají</w:delText>
        </w:r>
      </w:del>
      <w:ins w:id="21" w:author="Simona Mrkvičková" w:date="2018-04-08T22:07:00Z">
        <w:r w:rsidR="002C3902">
          <w:rPr>
            <w:rFonts w:ascii="Calibri Light" w:hAnsi="Calibri Light"/>
          </w:rPr>
          <w:t>jsou poskytovány v</w:t>
        </w:r>
      </w:ins>
      <w:r w:rsidRPr="00C44653">
        <w:rPr>
          <w:rFonts w:ascii="Calibri Light" w:hAnsi="Calibri Light"/>
        </w:rPr>
        <w:t xml:space="preserve"> oblast</w:t>
      </w:r>
      <w:ins w:id="22" w:author="Simona Mrkvičková" w:date="2018-04-08T22:07:00Z">
        <w:r w:rsidR="002C3902">
          <w:rPr>
            <w:rFonts w:ascii="Calibri Light" w:hAnsi="Calibri Light"/>
          </w:rPr>
          <w:t>i</w:t>
        </w:r>
      </w:ins>
      <w:del w:id="23" w:author="Simona Mrkvičková" w:date="2018-04-08T22:07:00Z">
        <w:r w:rsidRPr="00C44653" w:rsidDel="002C3902">
          <w:rPr>
            <w:rFonts w:ascii="Calibri Light" w:hAnsi="Calibri Light"/>
          </w:rPr>
          <w:delText>í</w:delText>
        </w:r>
      </w:del>
      <w:r w:rsidRPr="00C44653">
        <w:rPr>
          <w:rFonts w:ascii="Calibri Light" w:hAnsi="Calibri Light"/>
        </w:rPr>
        <w:t xml:space="preserve"> informačního vzdělávání</w:t>
      </w:r>
      <w:del w:id="24" w:author="Simona Mrkvičková" w:date="2018-04-08T22:07:00Z">
        <w:r w:rsidRPr="00C44653" w:rsidDel="002C3902">
          <w:rPr>
            <w:rFonts w:ascii="Calibri Light" w:hAnsi="Calibri Light"/>
          </w:rPr>
          <w:delText>,</w:delText>
        </w:r>
      </w:del>
      <w:ins w:id="25" w:author="Simona Mrkvičková" w:date="2018-04-08T22:07:00Z">
        <w:r w:rsidR="002C3902">
          <w:rPr>
            <w:rFonts w:ascii="Calibri Light" w:hAnsi="Calibri Light"/>
          </w:rPr>
          <w:t>.</w:t>
        </w:r>
      </w:ins>
      <w:r w:rsidRPr="00C44653">
        <w:rPr>
          <w:rFonts w:ascii="Calibri Light" w:hAnsi="Calibri Light"/>
        </w:rPr>
        <w:t xml:space="preserve"> </w:t>
      </w:r>
      <w:del w:id="26" w:author="Simona Mrkvičková" w:date="2018-04-08T22:07:00Z">
        <w:r w:rsidRPr="00C44653" w:rsidDel="002C3902">
          <w:rPr>
            <w:rFonts w:ascii="Calibri Light" w:hAnsi="Calibri Light"/>
          </w:rPr>
          <w:delText>a to</w:delText>
        </w:r>
      </w:del>
      <w:ins w:id="27" w:author="Simona Mrkvičková" w:date="2018-04-08T22:07:00Z">
        <w:r w:rsidR="002C3902">
          <w:rPr>
            <w:rFonts w:ascii="Calibri Light" w:hAnsi="Calibri Light"/>
          </w:rPr>
          <w:t>Jsou to</w:t>
        </w:r>
      </w:ins>
      <w:del w:id="28" w:author="Simona Mrkvičková" w:date="2018-04-08T22:08:00Z">
        <w:r w:rsidRPr="00C44653" w:rsidDel="002C3902">
          <w:rPr>
            <w:rFonts w:ascii="Calibri Light" w:hAnsi="Calibri Light"/>
          </w:rPr>
          <w:delText xml:space="preserve"> jak</w:delText>
        </w:r>
      </w:del>
      <w:r w:rsidRPr="00C44653">
        <w:rPr>
          <w:rFonts w:ascii="Calibri Light" w:hAnsi="Calibri Light"/>
        </w:rPr>
        <w:t xml:space="preserve"> základní</w:t>
      </w:r>
      <w:ins w:id="29" w:author="Simona Mrkvičková" w:date="2018-04-08T22:08:00Z">
        <w:r w:rsidR="002C3902">
          <w:rPr>
            <w:rFonts w:ascii="Calibri Light" w:hAnsi="Calibri Light"/>
          </w:rPr>
          <w:t xml:space="preserve"> </w:t>
        </w:r>
      </w:ins>
      <w:del w:id="30" w:author="Simona Mrkvičková" w:date="2018-04-08T22:08:00Z">
        <w:r w:rsidRPr="00C44653" w:rsidDel="002C3902">
          <w:rPr>
            <w:rFonts w:ascii="Calibri Light" w:hAnsi="Calibri Light"/>
          </w:rPr>
          <w:delText xml:space="preserve">mi </w:delText>
        </w:r>
      </w:del>
      <w:r w:rsidRPr="00C44653">
        <w:rPr>
          <w:rFonts w:ascii="Calibri Light" w:hAnsi="Calibri Light"/>
        </w:rPr>
        <w:t>kurzy pro studenty</w:t>
      </w:r>
      <w:del w:id="31" w:author="Simona Mrkvičková" w:date="2018-04-08T22:08:00Z">
        <w:r w:rsidRPr="00C44653" w:rsidDel="002C3902">
          <w:rPr>
            <w:rFonts w:ascii="Calibri Light" w:hAnsi="Calibri Light"/>
          </w:rPr>
          <w:delText>, tak</w:delText>
        </w:r>
      </w:del>
      <w:ins w:id="32" w:author="Simona Mrkvičková" w:date="2018-04-08T22:08:00Z">
        <w:r w:rsidR="002C3902">
          <w:rPr>
            <w:rFonts w:ascii="Calibri Light" w:hAnsi="Calibri Light"/>
          </w:rPr>
          <w:t xml:space="preserve"> a</w:t>
        </w:r>
      </w:ins>
      <w:r w:rsidRPr="00C44653">
        <w:rPr>
          <w:rFonts w:ascii="Calibri Light" w:hAnsi="Calibri Light"/>
        </w:rPr>
        <w:t xml:space="preserve"> odbornější</w:t>
      </w:r>
      <w:del w:id="33" w:author="Simona Mrkvičková" w:date="2018-04-08T22:08:00Z">
        <w:r w:rsidRPr="00C44653" w:rsidDel="002C3902">
          <w:rPr>
            <w:rFonts w:ascii="Calibri Light" w:hAnsi="Calibri Light"/>
          </w:rPr>
          <w:delText>mi</w:delText>
        </w:r>
      </w:del>
      <w:r w:rsidRPr="00C44653">
        <w:rPr>
          <w:rFonts w:ascii="Calibri Light" w:hAnsi="Calibri Light"/>
        </w:rPr>
        <w:t xml:space="preserve"> školení</w:t>
      </w:r>
      <w:del w:id="34" w:author="Simona Mrkvičková" w:date="2018-04-08T22:08:00Z">
        <w:r w:rsidRPr="00C44653" w:rsidDel="002C3902">
          <w:rPr>
            <w:rFonts w:ascii="Calibri Light" w:hAnsi="Calibri Light"/>
          </w:rPr>
          <w:delText>mi</w:delText>
        </w:r>
      </w:del>
      <w:r w:rsidRPr="00C44653">
        <w:rPr>
          <w:rFonts w:ascii="Calibri Light" w:hAnsi="Calibri Light"/>
        </w:rPr>
        <w:t xml:space="preserve"> pro akademické pracovníky </w:t>
      </w:r>
      <w:del w:id="35" w:author="Simona Mrkvičková" w:date="2018-04-08T22:08:00Z">
        <w:r w:rsidRPr="00C44653" w:rsidDel="002C3902">
          <w:rPr>
            <w:rFonts w:ascii="Calibri Light" w:hAnsi="Calibri Light"/>
          </w:rPr>
          <w:delText>týkající se</w:delText>
        </w:r>
      </w:del>
      <w:ins w:id="36" w:author="Simona Mrkvičková" w:date="2018-04-08T22:08:00Z">
        <w:r w:rsidR="002C3902">
          <w:rPr>
            <w:rFonts w:ascii="Calibri Light" w:hAnsi="Calibri Light"/>
          </w:rPr>
          <w:t>zaměřená</w:t>
        </w:r>
      </w:ins>
      <w:r w:rsidRPr="00C44653">
        <w:rPr>
          <w:rFonts w:ascii="Calibri Light" w:hAnsi="Calibri Light"/>
        </w:rPr>
        <w:t xml:space="preserve"> například </w:t>
      </w:r>
      <w:ins w:id="37" w:author="Simona Mrkvičková" w:date="2018-04-08T22:08:00Z">
        <w:r w:rsidR="002C3902">
          <w:rPr>
            <w:rFonts w:ascii="Calibri Light" w:hAnsi="Calibri Light"/>
          </w:rPr>
          <w:t xml:space="preserve">na </w:t>
        </w:r>
      </w:ins>
      <w:r w:rsidRPr="00C44653">
        <w:rPr>
          <w:rFonts w:ascii="Calibri Light" w:hAnsi="Calibri Light"/>
        </w:rPr>
        <w:t>podpor</w:t>
      </w:r>
      <w:ins w:id="38" w:author="Simona Mrkvičková" w:date="2018-04-08T22:08:00Z">
        <w:r w:rsidR="002C3902">
          <w:rPr>
            <w:rFonts w:ascii="Calibri Light" w:hAnsi="Calibri Light"/>
          </w:rPr>
          <w:t>u</w:t>
        </w:r>
      </w:ins>
      <w:del w:id="39" w:author="Simona Mrkvičková" w:date="2018-04-08T22:08:00Z">
        <w:r w:rsidRPr="00C44653" w:rsidDel="002C3902">
          <w:rPr>
            <w:rFonts w:ascii="Calibri Light" w:hAnsi="Calibri Light"/>
          </w:rPr>
          <w:delText>y</w:delText>
        </w:r>
      </w:del>
      <w:r w:rsidRPr="00C44653">
        <w:rPr>
          <w:rFonts w:ascii="Calibri Light" w:hAnsi="Calibri Light"/>
        </w:rPr>
        <w:t xml:space="preserve"> vědeckovýzkumné činnosti, vyhledávání</w:t>
      </w:r>
      <w:del w:id="40" w:author="Simona Mrkvičková" w:date="2018-04-08T22:10:00Z">
        <w:r w:rsidRPr="00C44653" w:rsidDel="004809B4">
          <w:rPr>
            <w:rFonts w:ascii="Calibri Light" w:hAnsi="Calibri Light"/>
          </w:rPr>
          <w:delText>m</w:delText>
        </w:r>
      </w:del>
      <w:r w:rsidRPr="00C44653">
        <w:rPr>
          <w:rFonts w:ascii="Calibri Light" w:hAnsi="Calibri Light"/>
        </w:rPr>
        <w:t xml:space="preserve"> </w:t>
      </w:r>
      <w:ins w:id="41" w:author="Stanislav Kafka" w:date="2018-04-12T08:40:00Z">
        <w:r w:rsidR="001A06E8">
          <w:rPr>
            <w:rFonts w:ascii="Calibri Light" w:hAnsi="Calibri Light"/>
          </w:rPr>
          <w:t xml:space="preserve">informací </w:t>
        </w:r>
      </w:ins>
      <w:r w:rsidRPr="00C44653">
        <w:rPr>
          <w:rFonts w:ascii="Calibri Light" w:hAnsi="Calibri Light"/>
        </w:rPr>
        <w:t>v databázích nebo publikační a citační etik</w:t>
      </w:r>
      <w:ins w:id="42" w:author="Stanislav Kafka" w:date="2018-04-12T08:43:00Z">
        <w:r w:rsidR="00E26939">
          <w:rPr>
            <w:rFonts w:ascii="Calibri Light" w:hAnsi="Calibri Light"/>
          </w:rPr>
          <w:t>u</w:t>
        </w:r>
      </w:ins>
      <w:ins w:id="43" w:author="Simona Mrkvičková" w:date="2018-04-08T22:11:00Z">
        <w:del w:id="44" w:author="Stanislav Kafka" w:date="2018-04-12T08:43:00Z">
          <w:r w:rsidR="004809B4" w:rsidDel="00E26939">
            <w:rPr>
              <w:rFonts w:ascii="Calibri Light" w:hAnsi="Calibri Light"/>
            </w:rPr>
            <w:delText>y</w:delText>
          </w:r>
        </w:del>
      </w:ins>
      <w:del w:id="45" w:author="Simona Mrkvičková" w:date="2018-04-08T22:11:00Z">
        <w:r w:rsidRPr="00C44653" w:rsidDel="004809B4">
          <w:rPr>
            <w:rFonts w:ascii="Calibri Light" w:hAnsi="Calibri Light"/>
          </w:rPr>
          <w:delText>ou</w:delText>
        </w:r>
      </w:del>
      <w:r w:rsidRPr="00C44653">
        <w:rPr>
          <w:rFonts w:ascii="Calibri Light" w:hAnsi="Calibri Light"/>
        </w:rPr>
        <w:t>.</w:t>
      </w:r>
    </w:p>
    <w:p w14:paraId="7FBFC71B" w14:textId="7BD815D5"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w:t>
      </w:r>
      <w:ins w:id="46" w:author="Simona Mrkvičková" w:date="2018-04-08T22:12:00Z">
        <w:r w:rsidR="004809B4">
          <w:rPr>
            <w:rFonts w:ascii="Calibri Light" w:hAnsi="Calibri Light"/>
          </w:rPr>
          <w:t>e</w:t>
        </w:r>
      </w:ins>
      <w:r w:rsidRPr="00C44653">
        <w:rPr>
          <w:rFonts w:ascii="Calibri Light" w:hAnsi="Calibri Light"/>
        </w:rPr>
        <w:t>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w:t>
      </w:r>
      <w:proofErr w:type="spellStart"/>
      <w:r w:rsidRPr="00C44653">
        <w:rPr>
          <w:rFonts w:ascii="Calibri Light" w:hAnsi="Calibri Light"/>
        </w:rPr>
        <w:t>repozitář</w:t>
      </w:r>
      <w:proofErr w:type="spellEnd"/>
      <w:r w:rsidRPr="00C44653">
        <w:rPr>
          <w:rFonts w:ascii="Calibri Light" w:hAnsi="Calibri Light"/>
        </w:rPr>
        <w:t xml:space="preserve">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w:t>
      </w:r>
      <w:proofErr w:type="spellStart"/>
      <w:r w:rsidRPr="00C44653">
        <w:rPr>
          <w:rFonts w:ascii="Calibri Light" w:hAnsi="Calibri Light"/>
        </w:rPr>
        <w:t>discovery</w:t>
      </w:r>
      <w:proofErr w:type="spellEnd"/>
      <w:r w:rsidRPr="00C44653">
        <w:rPr>
          <w:rFonts w:ascii="Calibri Light" w:hAnsi="Calibri Light"/>
        </w:rPr>
        <w:t xml:space="preserve"> systému </w:t>
      </w:r>
      <w:proofErr w:type="spellStart"/>
      <w:r w:rsidRPr="00C44653">
        <w:rPr>
          <w:rFonts w:ascii="Calibri Light" w:hAnsi="Calibri Light"/>
        </w:rPr>
        <w:t>Summon</w:t>
      </w:r>
      <w:proofErr w:type="spellEnd"/>
      <w:r w:rsidRPr="00C44653">
        <w:rPr>
          <w:rFonts w:ascii="Calibri Light" w:hAnsi="Calibri Light"/>
        </w:rPr>
        <w:t xml:space="preserve">. Jednotlivé databáze tedy není potřeba prohledávat separátně. K dispozici je také technologie SFX, která značně ulehčuje uživatelům práci zejména při </w:t>
      </w:r>
      <w:r w:rsidRPr="00C44653">
        <w:rPr>
          <w:rFonts w:ascii="Calibri Light" w:hAnsi="Calibri Light"/>
        </w:rPr>
        <w:lastRenderedPageBreak/>
        <w:t xml:space="preserve">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Citační databáze Web </w:t>
      </w:r>
      <w:proofErr w:type="spellStart"/>
      <w:r w:rsidRPr="00C44653">
        <w:rPr>
          <w:rFonts w:ascii="Calibri Light" w:hAnsi="Calibri Light"/>
        </w:rPr>
        <w:t>of</w:t>
      </w:r>
      <w:proofErr w:type="spellEnd"/>
      <w:r w:rsidRPr="00C44653">
        <w:rPr>
          <w:rFonts w:ascii="Calibri Light" w:hAnsi="Calibri Light"/>
        </w:rPr>
        <w:t xml:space="preserve"> Science a </w:t>
      </w:r>
      <w:proofErr w:type="spellStart"/>
      <w:r w:rsidRPr="00C44653">
        <w:rPr>
          <w:rFonts w:ascii="Calibri Light" w:hAnsi="Calibri Light"/>
        </w:rPr>
        <w:t>Scopus</w:t>
      </w:r>
      <w:proofErr w:type="spellEnd"/>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Multioborové kolekce elektronických časopisů </w:t>
      </w:r>
      <w:proofErr w:type="spellStart"/>
      <w:r w:rsidRPr="00C44653">
        <w:rPr>
          <w:rFonts w:ascii="Calibri Light" w:hAnsi="Calibri Light"/>
        </w:rPr>
        <w:t>Elsevier</w:t>
      </w:r>
      <w:proofErr w:type="spellEnd"/>
      <w:r w:rsidRPr="00C44653">
        <w:rPr>
          <w:rFonts w:ascii="Calibri Light" w:hAnsi="Calibri Light"/>
        </w:rPr>
        <w:t xml:space="preserve"> </w:t>
      </w:r>
      <w:proofErr w:type="spellStart"/>
      <w:r w:rsidRPr="00C44653">
        <w:rPr>
          <w:rFonts w:ascii="Calibri Light" w:hAnsi="Calibri Light"/>
        </w:rPr>
        <w:t>ScienceDirect</w:t>
      </w:r>
      <w:proofErr w:type="spellEnd"/>
      <w:r w:rsidRPr="00C44653">
        <w:rPr>
          <w:rFonts w:ascii="Calibri Light" w:hAnsi="Calibri Light"/>
        </w:rPr>
        <w:t xml:space="preserve">, </w:t>
      </w:r>
      <w:proofErr w:type="spellStart"/>
      <w:r w:rsidRPr="00C44653">
        <w:rPr>
          <w:rFonts w:ascii="Calibri Light" w:hAnsi="Calibri Light"/>
        </w:rPr>
        <w:t>Wiley</w:t>
      </w:r>
      <w:proofErr w:type="spellEnd"/>
      <w:r w:rsidRPr="00C44653">
        <w:rPr>
          <w:rFonts w:ascii="Calibri Light" w:hAnsi="Calibri Light"/>
        </w:rPr>
        <w:t xml:space="preserve"> Online </w:t>
      </w:r>
      <w:proofErr w:type="spellStart"/>
      <w:r w:rsidRPr="00C44653">
        <w:rPr>
          <w:rFonts w:ascii="Calibri Light" w:hAnsi="Calibri Light"/>
        </w:rPr>
        <w:t>Library</w:t>
      </w:r>
      <w:proofErr w:type="spellEnd"/>
      <w:r w:rsidRPr="00C44653">
        <w:rPr>
          <w:rFonts w:ascii="Calibri Light" w:hAnsi="Calibri Light"/>
        </w:rPr>
        <w:t xml:space="preserve">, </w:t>
      </w:r>
      <w:proofErr w:type="spellStart"/>
      <w:r w:rsidRPr="00C44653">
        <w:rPr>
          <w:rFonts w:ascii="Calibri Light" w:hAnsi="Calibri Light"/>
        </w:rPr>
        <w:t>SpringerLink</w:t>
      </w:r>
      <w:proofErr w:type="spellEnd"/>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Multioborové plnotextové databáze </w:t>
      </w:r>
      <w:proofErr w:type="spellStart"/>
      <w:r w:rsidRPr="00C44653">
        <w:rPr>
          <w:rFonts w:ascii="Calibri Light" w:hAnsi="Calibri Light"/>
        </w:rPr>
        <w:t>Ebsco</w:t>
      </w:r>
      <w:proofErr w:type="spellEnd"/>
      <w:r w:rsidRPr="00C44653">
        <w:rPr>
          <w:rFonts w:ascii="Calibri Light" w:hAnsi="Calibri Light"/>
        </w:rPr>
        <w:t xml:space="preserve"> a </w:t>
      </w:r>
      <w:proofErr w:type="spellStart"/>
      <w:r w:rsidRPr="00C44653">
        <w:rPr>
          <w:rFonts w:ascii="Calibri Light" w:hAnsi="Calibri Light"/>
        </w:rPr>
        <w:t>ProQuest</w:t>
      </w:r>
      <w:proofErr w:type="spellEnd"/>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534DC2DE"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 xml:space="preserve">Akademickou </w:t>
      </w:r>
      <w:del w:id="47" w:author="Simona Mrkvičková" w:date="2018-04-08T22:13:00Z">
        <w:r w:rsidRPr="00290BED" w:rsidDel="004809B4">
          <w:rPr>
            <w:rFonts w:ascii="Calibri Light" w:hAnsi="Calibri Light"/>
            <w:i/>
          </w:rPr>
          <w:delText xml:space="preserve">poradna </w:delText>
        </w:r>
      </w:del>
      <w:ins w:id="48" w:author="Simona Mrkvičková" w:date="2018-04-08T22:13:00Z">
        <w:r w:rsidR="004809B4" w:rsidRPr="00290BED">
          <w:rPr>
            <w:rFonts w:ascii="Calibri Light" w:hAnsi="Calibri Light"/>
            <w:i/>
          </w:rPr>
          <w:t>poradn</w:t>
        </w:r>
        <w:r w:rsidR="004809B4">
          <w:rPr>
            <w:rFonts w:ascii="Calibri Light" w:hAnsi="Calibri Light"/>
            <w:i/>
          </w:rPr>
          <w:t>u</w:t>
        </w:r>
        <w:r w:rsidR="004809B4" w:rsidRPr="00290BED">
          <w:rPr>
            <w:rFonts w:ascii="Calibri Light" w:hAnsi="Calibri Light"/>
            <w:i/>
          </w:rPr>
          <w:t xml:space="preserve"> </w:t>
        </w:r>
      </w:ins>
      <w:r w:rsidRPr="00290BED">
        <w:rPr>
          <w:rFonts w:ascii="Calibri Light" w:hAnsi="Calibri Light"/>
          <w:i/>
        </w:rPr>
        <w:t>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xml:space="preserve">, </w:t>
      </w:r>
      <w:del w:id="49" w:author="Simona Mrkvičková" w:date="2018-04-08T22:14:00Z">
        <w:r w:rsidR="00290BED" w:rsidDel="004809B4">
          <w:rPr>
            <w:rFonts w:ascii="Calibri Light" w:hAnsi="Calibri Light"/>
          </w:rPr>
          <w:delText>studenty</w:delText>
        </w:r>
        <w:r w:rsidRPr="00D016F2" w:rsidDel="004809B4">
          <w:rPr>
            <w:rFonts w:ascii="Calibri Light" w:hAnsi="Calibri Light"/>
          </w:rPr>
          <w:delText xml:space="preserve"> </w:delText>
        </w:r>
      </w:del>
      <w:ins w:id="50" w:author="Simona Mrkvičková" w:date="2018-04-08T22:14:00Z">
        <w:r w:rsidR="004809B4">
          <w:rPr>
            <w:rFonts w:ascii="Calibri Light" w:hAnsi="Calibri Light"/>
          </w:rPr>
          <w:t>včetně studentů</w:t>
        </w:r>
        <w:r w:rsidR="004809B4" w:rsidRPr="00D016F2">
          <w:rPr>
            <w:rFonts w:ascii="Calibri Light" w:hAnsi="Calibri Light"/>
          </w:rPr>
          <w:t xml:space="preserve"> </w:t>
        </w:r>
      </w:ins>
      <w:r w:rsidRPr="00D016F2">
        <w:rPr>
          <w:rFonts w:ascii="Calibri Light" w:hAnsi="Calibri Light"/>
        </w:rPr>
        <w:t>se specifickými</w:t>
      </w:r>
      <w:ins w:id="51" w:author="Simona Mrkvičková" w:date="2018-04-08T22:14:00Z">
        <w:r w:rsidR="004809B4">
          <w:rPr>
            <w:rFonts w:ascii="Calibri Light" w:hAnsi="Calibri Light"/>
          </w:rPr>
          <w:t xml:space="preserve"> vzdělávacími</w:t>
        </w:r>
      </w:ins>
      <w:r w:rsidRPr="00D016F2">
        <w:rPr>
          <w:rFonts w:ascii="Calibri Light" w:hAnsi="Calibri Light"/>
        </w:rPr>
        <w:t xml:space="preserve"> potřebami</w:t>
      </w:r>
      <w:r w:rsidR="00290BED">
        <w:rPr>
          <w:rFonts w:ascii="Calibri Light" w:hAnsi="Calibri Light"/>
        </w:rPr>
        <w:t xml:space="preserve"> (dále jen SVP)</w:t>
      </w:r>
      <w:r w:rsidRPr="00D016F2">
        <w:rPr>
          <w:rFonts w:ascii="Calibri Light" w:hAnsi="Calibri Light"/>
        </w:rPr>
        <w:t xml:space="preserve">, vyučujícím a zaměstnancům UTB ve Zlíně. Hlavním úkolem je zajišťovat, aby studijní obory akreditované na univerzitě byly v největší možné míře přístupné i studentům nevidomým a slabozrakým, neslyšícím a nedoslýchavým, s pohybovým handicapem, </w:t>
      </w:r>
      <w:ins w:id="52" w:author="Simona Mrkvičková" w:date="2018-04-08T22:15:00Z">
        <w:r w:rsidR="004809B4">
          <w:rPr>
            <w:rFonts w:ascii="Calibri Light" w:hAnsi="Calibri Light"/>
          </w:rPr>
          <w:t xml:space="preserve">s </w:t>
        </w:r>
      </w:ins>
      <w:r w:rsidRPr="00D016F2">
        <w:rPr>
          <w:rFonts w:ascii="Calibri Light" w:hAnsi="Calibri Light"/>
        </w:rPr>
        <w:t>psychickými a dalšími obtížemi.</w:t>
      </w:r>
    </w:p>
    <w:p w14:paraId="2779A5D2" w14:textId="33306E91" w:rsidR="00D016F2" w:rsidRPr="00D016F2" w:rsidRDefault="00D016F2" w:rsidP="00D016F2">
      <w:pPr>
        <w:jc w:val="both"/>
        <w:rPr>
          <w:rFonts w:ascii="Calibri Light" w:hAnsi="Calibri Light"/>
        </w:rPr>
      </w:pPr>
      <w:r w:rsidRPr="00D016F2">
        <w:rPr>
          <w:rFonts w:ascii="Calibri Light" w:hAnsi="Calibri Light"/>
        </w:rPr>
        <w:t xml:space="preserve">Nad rámec služeb APO </w:t>
      </w:r>
      <w:del w:id="53" w:author="Simona Mrkvičková" w:date="2018-04-08T22:15:00Z">
        <w:r w:rsidRPr="00D016F2" w:rsidDel="004809B4">
          <w:rPr>
            <w:rFonts w:ascii="Calibri Light" w:hAnsi="Calibri Light"/>
          </w:rPr>
          <w:delText xml:space="preserve">je </w:delText>
        </w:r>
      </w:del>
      <w:ins w:id="54" w:author="Simona Mrkvičková" w:date="2018-04-08T22:15:00Z">
        <w:r w:rsidR="004809B4">
          <w:rPr>
            <w:rFonts w:ascii="Calibri Light" w:hAnsi="Calibri Light"/>
          </w:rPr>
          <w:t>jsou</w:t>
        </w:r>
        <w:r w:rsidR="004809B4" w:rsidRPr="00D016F2">
          <w:rPr>
            <w:rFonts w:ascii="Calibri Light" w:hAnsi="Calibri Light"/>
          </w:rPr>
          <w:t xml:space="preserve"> </w:t>
        </w:r>
      </w:ins>
      <w:proofErr w:type="gramStart"/>
      <w:r w:rsidRPr="00D016F2">
        <w:rPr>
          <w:rFonts w:ascii="Calibri Light" w:hAnsi="Calibri Light"/>
        </w:rPr>
        <w:t xml:space="preserve">uchazečům </w:t>
      </w:r>
      <w:r w:rsidR="00290BED">
        <w:rPr>
          <w:rFonts w:ascii="Calibri Light" w:hAnsi="Calibri Light"/>
        </w:rPr>
        <w:t>s S</w:t>
      </w:r>
      <w:ins w:id="55" w:author="Simona Mrkvičková" w:date="2018-04-08T22:15:00Z">
        <w:r w:rsidR="004809B4">
          <w:rPr>
            <w:rFonts w:ascii="Calibri Light" w:hAnsi="Calibri Light"/>
          </w:rPr>
          <w:t>VP</w:t>
        </w:r>
      </w:ins>
      <w:proofErr w:type="gramEnd"/>
      <w:del w:id="56" w:author="Simona Mrkvičková" w:date="2018-04-08T22:15:00Z">
        <w:r w:rsidR="00290BED" w:rsidDel="004809B4">
          <w:rPr>
            <w:rFonts w:ascii="Calibri Light" w:hAnsi="Calibri Light"/>
          </w:rPr>
          <w:delText>PV</w:delText>
        </w:r>
      </w:del>
      <w:r w:rsidR="00290BED">
        <w:rPr>
          <w:rFonts w:ascii="Calibri Light" w:hAnsi="Calibri Light"/>
        </w:rPr>
        <w:t xml:space="preserve"> </w:t>
      </w:r>
      <w:r w:rsidRPr="00D016F2">
        <w:rPr>
          <w:rFonts w:ascii="Calibri Light" w:hAnsi="Calibri Light"/>
        </w:rPr>
        <w:t xml:space="preserve">o studium na UTB ve Zlíně poskytovány služby </w:t>
      </w:r>
      <w:del w:id="57" w:author="Simona Mrkvičková" w:date="2018-04-08T22:16:00Z">
        <w:r w:rsidRPr="00D016F2" w:rsidDel="004809B4">
          <w:rPr>
            <w:rFonts w:ascii="Calibri Light" w:hAnsi="Calibri Light"/>
          </w:rPr>
          <w:delText>týkající se:</w:delText>
        </w:r>
      </w:del>
      <w:ins w:id="58" w:author="Simona Mrkvičková" w:date="2018-04-08T22:16:00Z">
        <w:r w:rsidR="004809B4">
          <w:rPr>
            <w:rFonts w:ascii="Calibri Light" w:hAnsi="Calibri Light"/>
          </w:rPr>
          <w:t>zahrnující již před přihlášením na daný obor poskytování</w:t>
        </w:r>
      </w:ins>
      <w:del w:id="59" w:author="Simona Mrkvičková" w:date="2018-04-08T22:16:00Z">
        <w:r w:rsidRPr="00D016F2" w:rsidDel="004809B4">
          <w:rPr>
            <w:rFonts w:ascii="Calibri Light" w:hAnsi="Calibri Light"/>
          </w:rPr>
          <w:delText xml:space="preserve"> předávání </w:delText>
        </w:r>
      </w:del>
      <w:ins w:id="60" w:author="Simona Mrkvičková" w:date="2018-04-08T22:16:00Z">
        <w:r w:rsidR="004809B4">
          <w:rPr>
            <w:rFonts w:ascii="Calibri Light" w:hAnsi="Calibri Light"/>
          </w:rPr>
          <w:t xml:space="preserve"> </w:t>
        </w:r>
      </w:ins>
      <w:r w:rsidRPr="00D016F2">
        <w:rPr>
          <w:rFonts w:ascii="Calibri Light" w:hAnsi="Calibri Light"/>
        </w:rPr>
        <w:t>inform</w:t>
      </w:r>
      <w:r w:rsidR="00290BED">
        <w:rPr>
          <w:rFonts w:ascii="Calibri Light" w:hAnsi="Calibri Light"/>
        </w:rPr>
        <w:t>ací</w:t>
      </w:r>
      <w:del w:id="61" w:author="Simona Mrkvičková" w:date="2018-04-08T22:17:00Z">
        <w:r w:rsidRPr="00D016F2" w:rsidDel="004809B4">
          <w:rPr>
            <w:rFonts w:ascii="Calibri Light" w:hAnsi="Calibri Light"/>
          </w:rPr>
          <w:delText xml:space="preserve"> již před přihlášením na daný obor</w:delText>
        </w:r>
      </w:del>
      <w:r w:rsidRPr="00D016F2">
        <w:rPr>
          <w:rFonts w:ascii="Calibri Light" w:hAnsi="Calibri Light"/>
        </w:rPr>
        <w:t xml:space="preserve">, </w:t>
      </w:r>
      <w:del w:id="62" w:author="Simona Mrkvičková" w:date="2018-04-08T22:17:00Z">
        <w:r w:rsidRPr="00D016F2" w:rsidDel="004809B4">
          <w:rPr>
            <w:rFonts w:ascii="Calibri Light" w:hAnsi="Calibri Light"/>
          </w:rPr>
          <w:delText>informování o možnosti</w:delText>
        </w:r>
      </w:del>
      <w:ins w:id="63" w:author="Simona Mrkvičková" w:date="2018-04-08T22:17:00Z">
        <w:r w:rsidR="004809B4">
          <w:rPr>
            <w:rFonts w:ascii="Calibri Light" w:hAnsi="Calibri Light"/>
          </w:rPr>
          <w:t>umožnění</w:t>
        </w:r>
      </w:ins>
      <w:r w:rsidRPr="00D016F2">
        <w:rPr>
          <w:rFonts w:ascii="Calibri Light" w:hAnsi="Calibri Light"/>
        </w:rPr>
        <w:t xml:space="preserve"> přítomnosti osobního asistenta nebo </w:t>
      </w:r>
      <w:proofErr w:type="spellStart"/>
      <w:r w:rsidRPr="00D016F2">
        <w:rPr>
          <w:rFonts w:ascii="Calibri Light" w:hAnsi="Calibri Light"/>
        </w:rPr>
        <w:t>přepisovatelského</w:t>
      </w:r>
      <w:proofErr w:type="spellEnd"/>
      <w:r w:rsidRPr="00D016F2">
        <w:rPr>
          <w:rFonts w:ascii="Calibri Light" w:hAnsi="Calibri Light"/>
        </w:rPr>
        <w:t xml:space="preserve"> servisu v průběhu přijímacího řízení, navýšení časové dotace nad stanovený limit, použití vlastního PC nebo speciálních psacích potřeb</w:t>
      </w:r>
      <w:r w:rsidR="00290BED">
        <w:rPr>
          <w:rFonts w:ascii="Calibri Light" w:hAnsi="Calibri Light"/>
        </w:rPr>
        <w:t xml:space="preserve">. Dále </w:t>
      </w:r>
      <w:del w:id="64" w:author="Simona Mrkvičková" w:date="2018-04-08T22:18:00Z">
        <w:r w:rsidRPr="00D016F2" w:rsidDel="004809B4">
          <w:rPr>
            <w:rFonts w:ascii="Calibri Light" w:hAnsi="Calibri Light"/>
          </w:rPr>
          <w:delText xml:space="preserve">je </w:delText>
        </w:r>
      </w:del>
      <w:ins w:id="65" w:author="Simona Mrkvičková" w:date="2018-04-08T22:18:00Z">
        <w:r w:rsidR="004809B4">
          <w:rPr>
            <w:rFonts w:ascii="Calibri Light" w:hAnsi="Calibri Light"/>
          </w:rPr>
          <w:t>jsou</w:t>
        </w:r>
        <w:r w:rsidR="004809B4" w:rsidRPr="00D016F2">
          <w:rPr>
            <w:rFonts w:ascii="Calibri Light" w:hAnsi="Calibri Light"/>
          </w:rPr>
          <w:t xml:space="preserve"> </w:t>
        </w:r>
      </w:ins>
      <w:r w:rsidR="00290BED">
        <w:rPr>
          <w:rFonts w:ascii="Calibri Light" w:hAnsi="Calibri Light"/>
        </w:rPr>
        <w:t xml:space="preserve">pro ně </w:t>
      </w:r>
      <w:r w:rsidRPr="00D016F2">
        <w:rPr>
          <w:rFonts w:ascii="Calibri Light" w:hAnsi="Calibri Light"/>
        </w:rPr>
        <w:t>zajištěn</w:t>
      </w:r>
      <w:ins w:id="66" w:author="Simona Mrkvičková" w:date="2018-04-08T22:18:00Z">
        <w:r w:rsidR="004809B4">
          <w:rPr>
            <w:rFonts w:ascii="Calibri Light" w:hAnsi="Calibri Light"/>
          </w:rPr>
          <w:t>y</w:t>
        </w:r>
      </w:ins>
      <w:del w:id="67" w:author="Simona Mrkvičková" w:date="2018-04-08T22:18:00Z">
        <w:r w:rsidRPr="00D016F2" w:rsidDel="004809B4">
          <w:rPr>
            <w:rFonts w:ascii="Calibri Light" w:hAnsi="Calibri Light"/>
          </w:rPr>
          <w:delText>a</w:delText>
        </w:r>
      </w:del>
      <w:r w:rsidRPr="00D016F2">
        <w:rPr>
          <w:rFonts w:ascii="Calibri Light" w:hAnsi="Calibri Light"/>
        </w:rPr>
        <w:t xml:space="preserve"> bezbariérovost budovy</w:t>
      </w:r>
      <w:ins w:id="68" w:author="Simona Mrkvičková" w:date="2018-04-08T22:18:00Z">
        <w:r w:rsidR="004809B4">
          <w:rPr>
            <w:rFonts w:ascii="Calibri Light" w:hAnsi="Calibri Light"/>
          </w:rPr>
          <w:t xml:space="preserve">, </w:t>
        </w:r>
      </w:ins>
      <w:del w:id="69" w:author="Simona Mrkvičková" w:date="2018-04-08T22:18:00Z">
        <w:r w:rsidRPr="00D016F2" w:rsidDel="004809B4">
          <w:rPr>
            <w:rFonts w:ascii="Calibri Light" w:hAnsi="Calibri Light"/>
          </w:rPr>
          <w:delText xml:space="preserve"> a </w:delText>
        </w:r>
      </w:del>
      <w:r w:rsidRPr="00D016F2">
        <w:rPr>
          <w:rFonts w:ascii="Calibri Light" w:hAnsi="Calibri Light"/>
        </w:rPr>
        <w:t>kompenzační pomůcky (dle individuální potřeby) a asistenční služba.</w:t>
      </w:r>
    </w:p>
    <w:p w14:paraId="1C6D5F58" w14:textId="2B661CAE" w:rsidR="00D016F2" w:rsidRPr="00D016F2" w:rsidRDefault="00D016F2" w:rsidP="00D016F2">
      <w:pPr>
        <w:jc w:val="both"/>
        <w:rPr>
          <w:rFonts w:ascii="Calibri Light" w:hAnsi="Calibri Light"/>
        </w:rPr>
      </w:pPr>
      <w:del w:id="70" w:author="Simona Mrkvičková" w:date="2018-04-08T22:19:00Z">
        <w:r w:rsidRPr="00D016F2" w:rsidDel="004809B4">
          <w:rPr>
            <w:rFonts w:ascii="Calibri Light" w:hAnsi="Calibri Light"/>
          </w:rPr>
          <w:delText>V případě studia studentů</w:delText>
        </w:r>
      </w:del>
      <w:ins w:id="71" w:author="Simona Mrkvičková" w:date="2018-04-08T22:19:00Z">
        <w:r w:rsidR="004809B4">
          <w:rPr>
            <w:rFonts w:ascii="Calibri Light" w:hAnsi="Calibri Light"/>
          </w:rPr>
          <w:t>Studenti UTB</w:t>
        </w:r>
      </w:ins>
      <w:r w:rsidRPr="00D016F2">
        <w:rPr>
          <w:rFonts w:ascii="Calibri Light" w:hAnsi="Calibri Light"/>
        </w:rPr>
        <w:t xml:space="preserve"> s</w:t>
      </w:r>
      <w:r w:rsidR="00290BED">
        <w:rPr>
          <w:rFonts w:ascii="Calibri Light" w:hAnsi="Calibri Light"/>
        </w:rPr>
        <w:t xml:space="preserve"> </w:t>
      </w:r>
      <w:del w:id="72" w:author="Simona Mrkvičková" w:date="2018-04-08T22:19:00Z">
        <w:r w:rsidR="00290BED" w:rsidDel="004809B4">
          <w:rPr>
            <w:rFonts w:ascii="Calibri Light" w:hAnsi="Calibri Light"/>
          </w:rPr>
          <w:delText>SPV</w:delText>
        </w:r>
        <w:r w:rsidRPr="00D016F2" w:rsidDel="004809B4">
          <w:rPr>
            <w:rFonts w:ascii="Calibri Light" w:hAnsi="Calibri Light"/>
          </w:rPr>
          <w:delText xml:space="preserve"> </w:delText>
        </w:r>
      </w:del>
      <w:ins w:id="73" w:author="Simona Mrkvičková" w:date="2018-04-08T22:19:00Z">
        <w:r w:rsidR="004809B4">
          <w:rPr>
            <w:rFonts w:ascii="Calibri Light" w:hAnsi="Calibri Light"/>
          </w:rPr>
          <w:t>SVP</w:t>
        </w:r>
        <w:r w:rsidR="004809B4" w:rsidRPr="00D016F2">
          <w:rPr>
            <w:rFonts w:ascii="Calibri Light" w:hAnsi="Calibri Light"/>
          </w:rPr>
          <w:t xml:space="preserve"> </w:t>
        </w:r>
      </w:ins>
      <w:r w:rsidRPr="00D016F2">
        <w:rPr>
          <w:rFonts w:ascii="Calibri Light" w:hAnsi="Calibri Light"/>
        </w:rPr>
        <w:t>mohou</w:t>
      </w:r>
      <w:del w:id="74" w:author="Simona Mrkvičková" w:date="2018-04-08T22:19:00Z">
        <w:r w:rsidRPr="00D016F2" w:rsidDel="004809B4">
          <w:rPr>
            <w:rFonts w:ascii="Calibri Light" w:hAnsi="Calibri Light"/>
          </w:rPr>
          <w:delText xml:space="preserve"> studenti</w:delText>
        </w:r>
      </w:del>
      <w:r w:rsidRPr="00D016F2">
        <w:rPr>
          <w:rFonts w:ascii="Calibri Light" w:hAnsi="Calibri Light"/>
        </w:rPr>
        <w:t xml:space="preserve"> využívat následujících služeb poskytovaných UTB ve Zlíně: konzultace s </w:t>
      </w:r>
      <w:proofErr w:type="gramStart"/>
      <w:r w:rsidRPr="00D016F2">
        <w:rPr>
          <w:rFonts w:ascii="Calibri Light" w:hAnsi="Calibri Light"/>
        </w:rPr>
        <w:t>APO</w:t>
      </w:r>
      <w:proofErr w:type="gramEnd"/>
      <w:r w:rsidRPr="00D016F2">
        <w:rPr>
          <w:rFonts w:ascii="Calibri Light" w:hAnsi="Calibri Light"/>
        </w:rPr>
        <w:t xml:space="preserve">, </w:t>
      </w:r>
      <w:r w:rsidR="00290BED" w:rsidRPr="00D016F2">
        <w:rPr>
          <w:rFonts w:ascii="Calibri Light" w:hAnsi="Calibri Light"/>
        </w:rPr>
        <w:t>zprac</w:t>
      </w:r>
      <w:r w:rsidR="00290BED">
        <w:rPr>
          <w:rFonts w:ascii="Calibri Light" w:hAnsi="Calibri Light"/>
        </w:rPr>
        <w:t xml:space="preserve">ování funkční diagnostiky </w:t>
      </w:r>
      <w:del w:id="75" w:author="Simona Mrkvičková" w:date="2018-04-08T22:19:00Z">
        <w:r w:rsidR="00290BED" w:rsidDel="008F79F3">
          <w:rPr>
            <w:rFonts w:ascii="Calibri Light" w:hAnsi="Calibri Light"/>
          </w:rPr>
          <w:delText>od</w:delText>
        </w:r>
        <w:r w:rsidR="00290BED" w:rsidRPr="00D016F2" w:rsidDel="008F79F3">
          <w:rPr>
            <w:rFonts w:ascii="Calibri Light" w:hAnsi="Calibri Light"/>
          </w:rPr>
          <w:delText xml:space="preserve"> </w:delText>
        </w:r>
      </w:del>
      <w:r w:rsidRPr="00D016F2">
        <w:rPr>
          <w:rFonts w:ascii="Calibri Light" w:hAnsi="Calibri Light"/>
        </w:rPr>
        <w:t>speciální</w:t>
      </w:r>
      <w:del w:id="76" w:author="Simona Mrkvičková" w:date="2018-04-08T22:19:00Z">
        <w:r w:rsidR="00290BED" w:rsidDel="008F79F3">
          <w:rPr>
            <w:rFonts w:ascii="Calibri Light" w:hAnsi="Calibri Light"/>
          </w:rPr>
          <w:delText>ho</w:delText>
        </w:r>
      </w:del>
      <w:ins w:id="77" w:author="Simona Mrkvičková" w:date="2018-04-08T22:19:00Z">
        <w:r w:rsidR="008F79F3">
          <w:rPr>
            <w:rFonts w:ascii="Calibri Light" w:hAnsi="Calibri Light"/>
          </w:rPr>
          <w:t>m</w:t>
        </w:r>
      </w:ins>
      <w:r w:rsidRPr="00D016F2">
        <w:rPr>
          <w:rFonts w:ascii="Calibri Light" w:hAnsi="Calibri Light"/>
        </w:rPr>
        <w:t xml:space="preserve"> pedagog</w:t>
      </w:r>
      <w:ins w:id="78" w:author="Simona Mrkvičková" w:date="2018-04-08T22:20:00Z">
        <w:r w:rsidR="008F79F3">
          <w:rPr>
            <w:rFonts w:ascii="Calibri Light" w:hAnsi="Calibri Light"/>
          </w:rPr>
          <w:t>em</w:t>
        </w:r>
      </w:ins>
      <w:del w:id="79" w:author="Simona Mrkvičková" w:date="2018-04-08T22:19:00Z">
        <w:r w:rsidR="00290BED" w:rsidDel="008F79F3">
          <w:rPr>
            <w:rFonts w:ascii="Calibri Light" w:hAnsi="Calibri Light"/>
          </w:rPr>
          <w:delText>a</w:delText>
        </w:r>
      </w:del>
      <w:r w:rsidRPr="00D016F2">
        <w:rPr>
          <w:rFonts w:ascii="Calibri Light" w:hAnsi="Calibri Light"/>
        </w:rPr>
        <w:t>, spolupráce s tutorem (příp.</w:t>
      </w:r>
      <w:ins w:id="80" w:author="Simona Mrkvičková" w:date="2018-04-08T22:20:00Z">
        <w:r w:rsidR="008F79F3">
          <w:rPr>
            <w:rFonts w:ascii="Calibri Light" w:hAnsi="Calibri Light"/>
          </w:rPr>
          <w:t xml:space="preserve"> s</w:t>
        </w:r>
      </w:ins>
      <w:r w:rsidRPr="00D016F2">
        <w:rPr>
          <w:rFonts w:ascii="Calibri Light" w:hAnsi="Calibri Light"/>
        </w:rPr>
        <w:t xml:space="preserve"> fakultním koordinátorem) – </w:t>
      </w:r>
      <w:ins w:id="81" w:author="Simona Mrkvičková" w:date="2018-04-08T22:20:00Z">
        <w:r w:rsidR="008F79F3">
          <w:rPr>
            <w:rFonts w:ascii="Calibri Light" w:hAnsi="Calibri Light"/>
          </w:rPr>
          <w:t xml:space="preserve">na základě funkční diagnostiky dává </w:t>
        </w:r>
      </w:ins>
      <w:del w:id="82" w:author="Simona Mrkvičková" w:date="2018-04-08T22:22:00Z">
        <w:r w:rsidRPr="00D016F2" w:rsidDel="008F79F3">
          <w:rPr>
            <w:rFonts w:ascii="Calibri Light" w:hAnsi="Calibri Light"/>
          </w:rPr>
          <w:delText xml:space="preserve">zohlednění a </w:delText>
        </w:r>
      </w:del>
      <w:r w:rsidRPr="00D016F2">
        <w:rPr>
          <w:rFonts w:ascii="Calibri Light" w:hAnsi="Calibri Light"/>
        </w:rPr>
        <w:t>doporučení pro studium konkrétních předmětů</w:t>
      </w:r>
      <w:ins w:id="83" w:author="Simona Mrkvičková" w:date="2018-04-08T22:23:00Z">
        <w:r w:rsidR="008F79F3">
          <w:rPr>
            <w:rFonts w:ascii="Calibri Light" w:hAnsi="Calibri Light"/>
          </w:rPr>
          <w:t xml:space="preserve"> pro vyrovnání příležitostí</w:t>
        </w:r>
      </w:ins>
      <w:r w:rsidRPr="00D016F2">
        <w:rPr>
          <w:rFonts w:ascii="Calibri Light" w:hAnsi="Calibri Light"/>
        </w:rPr>
        <w:t xml:space="preserve">,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w:t>
      </w:r>
      <w:del w:id="84" w:author="Simona Mrkvičková" w:date="2018-04-08T22:25:00Z">
        <w:r w:rsidRPr="00D016F2" w:rsidDel="008F79F3">
          <w:rPr>
            <w:rFonts w:ascii="Calibri Light" w:hAnsi="Calibri Light"/>
          </w:rPr>
          <w:delText>SP</w:delText>
        </w:r>
        <w:r w:rsidR="00290BED" w:rsidDel="008F79F3">
          <w:rPr>
            <w:rFonts w:ascii="Calibri Light" w:hAnsi="Calibri Light"/>
          </w:rPr>
          <w:delText>V</w:delText>
        </w:r>
      </w:del>
      <w:ins w:id="85" w:author="Simona Mrkvičková" w:date="2018-04-08T22:25:00Z">
        <w:r w:rsidR="008F79F3" w:rsidRPr="00D016F2">
          <w:rPr>
            <w:rFonts w:ascii="Calibri Light" w:hAnsi="Calibri Light"/>
          </w:rPr>
          <w:t>S</w:t>
        </w:r>
        <w:r w:rsidR="008F79F3">
          <w:rPr>
            <w:rFonts w:ascii="Calibri Light" w:hAnsi="Calibri Light"/>
          </w:rPr>
          <w:t>VP</w:t>
        </w:r>
      </w:ins>
      <w:r w:rsidRPr="00D016F2">
        <w:rPr>
          <w:rFonts w:ascii="Calibri Light" w:hAnsi="Calibri Light"/>
        </w:rPr>
        <w:t xml:space="preserve">, </w:t>
      </w:r>
      <w:ins w:id="86" w:author="Simona Mrkvičková" w:date="2018-04-08T22:26:00Z">
        <w:r w:rsidR="008F79F3">
          <w:rPr>
            <w:rFonts w:ascii="Calibri Light" w:hAnsi="Calibri Light"/>
          </w:rPr>
          <w:t xml:space="preserve">zprostředkování </w:t>
        </w:r>
      </w:ins>
      <w:r w:rsidRPr="00D016F2">
        <w:rPr>
          <w:rFonts w:ascii="Calibri Light" w:hAnsi="Calibri Light"/>
        </w:rPr>
        <w:t xml:space="preserve">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w:t>
      </w:r>
      <w:proofErr w:type="gramStart"/>
      <w:r w:rsidRPr="00D016F2">
        <w:rPr>
          <w:rFonts w:ascii="Calibri Light" w:hAnsi="Calibri Light"/>
        </w:rPr>
        <w:t xml:space="preserve">Studentům </w:t>
      </w:r>
      <w:r w:rsidR="00290BED">
        <w:rPr>
          <w:rFonts w:ascii="Calibri Light" w:hAnsi="Calibri Light"/>
        </w:rPr>
        <w:t xml:space="preserve">s </w:t>
      </w:r>
      <w:del w:id="87" w:author="Simona Mrkvičková" w:date="2018-04-08T22:27:00Z">
        <w:r w:rsidR="00290BED" w:rsidDel="008F79F3">
          <w:rPr>
            <w:rFonts w:ascii="Calibri Light" w:hAnsi="Calibri Light"/>
          </w:rPr>
          <w:delText>SPV</w:delText>
        </w:r>
        <w:r w:rsidRPr="00D016F2" w:rsidDel="008F79F3">
          <w:rPr>
            <w:rFonts w:ascii="Calibri Light" w:hAnsi="Calibri Light"/>
          </w:rPr>
          <w:delText xml:space="preserve"> </w:delText>
        </w:r>
      </w:del>
      <w:ins w:id="88" w:author="Simona Mrkvičková" w:date="2018-04-08T22:27:00Z">
        <w:r w:rsidR="008F79F3">
          <w:rPr>
            <w:rFonts w:ascii="Calibri Light" w:hAnsi="Calibri Light"/>
          </w:rPr>
          <w:t>SVP</w:t>
        </w:r>
        <w:proofErr w:type="gramEnd"/>
        <w:r w:rsidR="008F79F3" w:rsidRPr="00D016F2">
          <w:rPr>
            <w:rFonts w:ascii="Calibri Light" w:hAnsi="Calibri Light"/>
          </w:rPr>
          <w:t xml:space="preserve"> </w:t>
        </w:r>
      </w:ins>
      <w:r w:rsidRPr="00D016F2">
        <w:rPr>
          <w:rFonts w:ascii="Calibri Light" w:hAnsi="Calibri Light"/>
        </w:rPr>
        <w:t>j</w:t>
      </w:r>
      <w:ins w:id="89" w:author="Simona Mrkvičková" w:date="2018-04-08T22:27:00Z">
        <w:r w:rsidR="008F79F3">
          <w:rPr>
            <w:rFonts w:ascii="Calibri Light" w:hAnsi="Calibri Light"/>
          </w:rPr>
          <w:t>sou</w:t>
        </w:r>
      </w:ins>
      <w:del w:id="90" w:author="Simona Mrkvičková" w:date="2018-04-08T22:27:00Z">
        <w:r w:rsidRPr="00D016F2" w:rsidDel="008F79F3">
          <w:rPr>
            <w:rFonts w:ascii="Calibri Light" w:hAnsi="Calibri Light"/>
          </w:rPr>
          <w:delText>e</w:delText>
        </w:r>
      </w:del>
      <w:r w:rsidRPr="00D016F2">
        <w:rPr>
          <w:rFonts w:ascii="Calibri Light" w:hAnsi="Calibri Light"/>
        </w:rPr>
        <w:t xml:space="preserve"> rovněž nabízen</w:t>
      </w:r>
      <w:ins w:id="91" w:author="Simona Mrkvičková" w:date="2018-04-08T22:27:00Z">
        <w:r w:rsidR="008F79F3">
          <w:rPr>
            <w:rFonts w:ascii="Calibri Light" w:hAnsi="Calibri Light"/>
          </w:rPr>
          <w:t>y</w:t>
        </w:r>
      </w:ins>
      <w:del w:id="92" w:author="Simona Mrkvičková" w:date="2018-04-08T22:27:00Z">
        <w:r w:rsidRPr="00D016F2" w:rsidDel="008F79F3">
          <w:rPr>
            <w:rFonts w:ascii="Calibri Light" w:hAnsi="Calibri Light"/>
          </w:rPr>
          <w:delText>a</w:delText>
        </w:r>
      </w:del>
      <w:r w:rsidRPr="00D016F2">
        <w:rPr>
          <w:rFonts w:ascii="Calibri Light" w:hAnsi="Calibri Light"/>
        </w:rPr>
        <w:t>: možnost alternativního plnění aktivit spojených se studiem tam, kde je to možné vzhledem k získání dovedností a znalostí srovnatelných s intaktní populací, možnost studijní asistence při manipulaci s</w:t>
      </w:r>
      <w:del w:id="93" w:author="Simona Mrkvičková" w:date="2018-04-08T22:28:00Z">
        <w:r w:rsidRPr="00D016F2" w:rsidDel="008F79F3">
          <w:rPr>
            <w:rFonts w:ascii="Calibri Light" w:hAnsi="Calibri Light"/>
          </w:rPr>
          <w:delText> </w:delText>
        </w:r>
      </w:del>
      <w:ins w:id="94" w:author="Simona Mrkvičková" w:date="2018-04-08T22:28:00Z">
        <w:r w:rsidR="008F79F3">
          <w:rPr>
            <w:rFonts w:ascii="Calibri Light" w:hAnsi="Calibri Light"/>
          </w:rPr>
          <w:t> </w:t>
        </w:r>
      </w:ins>
      <w:r w:rsidRPr="00D016F2">
        <w:rPr>
          <w:rFonts w:ascii="Calibri Light" w:hAnsi="Calibri Light"/>
        </w:rPr>
        <w:t>přístroji</w:t>
      </w:r>
      <w:ins w:id="95" w:author="Simona Mrkvičková" w:date="2018-04-08T22:28:00Z">
        <w:r w:rsidR="008F79F3">
          <w:rPr>
            <w:rFonts w:ascii="Calibri Light" w:hAnsi="Calibri Light"/>
          </w:rPr>
          <w:t xml:space="preserve"> a</w:t>
        </w:r>
      </w:ins>
      <w:del w:id="96" w:author="Simona Mrkvičková" w:date="2018-04-08T22:28:00Z">
        <w:r w:rsidRPr="00D016F2" w:rsidDel="008F79F3">
          <w:rPr>
            <w:rFonts w:ascii="Calibri Light" w:hAnsi="Calibri Light"/>
          </w:rPr>
          <w:delText>,</w:delText>
        </w:r>
      </w:del>
      <w:r w:rsidRPr="00D016F2">
        <w:rPr>
          <w:rFonts w:ascii="Calibri Light" w:hAnsi="Calibri Light"/>
        </w:rPr>
        <w:t xml:space="preserve"> stroj</w:t>
      </w:r>
      <w:ins w:id="97" w:author="Simona Mrkvičková" w:date="2018-04-08T22:28:00Z">
        <w:r w:rsidR="008F79F3">
          <w:rPr>
            <w:rFonts w:ascii="Calibri Light" w:hAnsi="Calibri Light"/>
          </w:rPr>
          <w:t xml:space="preserve">i v </w:t>
        </w:r>
      </w:ins>
      <w:del w:id="98" w:author="Simona Mrkvičková" w:date="2018-04-08T22:28:00Z">
        <w:r w:rsidRPr="00D016F2" w:rsidDel="008F79F3">
          <w:rPr>
            <w:rFonts w:ascii="Calibri Light" w:hAnsi="Calibri Light"/>
          </w:rPr>
          <w:delText xml:space="preserve">i, </w:delText>
        </w:r>
      </w:del>
      <w:r w:rsidRPr="00D016F2">
        <w:rPr>
          <w:rFonts w:ascii="Calibri Light" w:hAnsi="Calibri Light"/>
        </w:rPr>
        <w:t>laboratorních pracích</w:t>
      </w:r>
      <w:ins w:id="99" w:author="Simona Mrkvičková" w:date="2018-04-08T22:29:00Z">
        <w:r w:rsidR="008F79F3">
          <w:rPr>
            <w:rFonts w:ascii="Calibri Light" w:hAnsi="Calibri Light"/>
          </w:rPr>
          <w:t xml:space="preserve"> a</w:t>
        </w:r>
      </w:ins>
      <w:del w:id="100" w:author="Simona Mrkvičková" w:date="2018-04-08T22:29:00Z">
        <w:r w:rsidRPr="00D016F2" w:rsidDel="008F79F3">
          <w:rPr>
            <w:rFonts w:ascii="Calibri Light" w:hAnsi="Calibri Light"/>
          </w:rPr>
          <w:delText>,</w:delText>
        </w:r>
      </w:del>
      <w:r w:rsidRPr="00D016F2">
        <w:rPr>
          <w:rFonts w:ascii="Calibri Light" w:hAnsi="Calibri Light"/>
        </w:rPr>
        <w:t xml:space="preserve"> možnost využití didaktických a kompenzačních pomůcek. V neposlední řadě je</w:t>
      </w:r>
      <w:ins w:id="101" w:author="Simona Mrkvičková" w:date="2018-04-08T22:29:00Z">
        <w:r w:rsidR="008F79F3">
          <w:rPr>
            <w:rFonts w:ascii="Calibri Light" w:hAnsi="Calibri Light"/>
          </w:rPr>
          <w:t xml:space="preserve"> pro ně</w:t>
        </w:r>
      </w:ins>
      <w:r w:rsidRPr="00D016F2">
        <w:rPr>
          <w:rFonts w:ascii="Calibri Light" w:hAnsi="Calibri Light"/>
        </w:rPr>
        <w:t xml:space="preserve"> zajištěn individuální přístup jednotlivých vyučujících a </w:t>
      </w:r>
      <w:ins w:id="102" w:author="Simona Mrkvičková" w:date="2018-04-08T22:29:00Z">
        <w:r w:rsidR="008F79F3">
          <w:rPr>
            <w:rFonts w:ascii="Calibri Light" w:hAnsi="Calibri Light"/>
          </w:rPr>
          <w:t xml:space="preserve">jsou pro ně </w:t>
        </w:r>
      </w:ins>
      <w:r w:rsidRPr="00D016F2">
        <w:rPr>
          <w:rFonts w:ascii="Calibri Light" w:hAnsi="Calibri Light"/>
        </w:rPr>
        <w:t xml:space="preserve">upraveny podmínky při </w:t>
      </w:r>
      <w:r w:rsidRPr="00D016F2">
        <w:rPr>
          <w:rFonts w:ascii="Calibri Light" w:hAnsi="Calibri Light"/>
        </w:rPr>
        <w:lastRenderedPageBreak/>
        <w:t>skládání zkoušek</w:t>
      </w:r>
      <w:ins w:id="103" w:author="Simona Mrkvičková" w:date="2018-04-08T22:30:00Z">
        <w:r w:rsidR="00842A4C">
          <w:rPr>
            <w:rFonts w:ascii="Calibri Light" w:hAnsi="Calibri Light"/>
          </w:rPr>
          <w:t xml:space="preserve"> (</w:t>
        </w:r>
      </w:ins>
      <w:del w:id="104" w:author="Simona Mrkvičková" w:date="2018-04-08T22:30:00Z">
        <w:r w:rsidRPr="00D016F2" w:rsidDel="00842A4C">
          <w:rPr>
            <w:rFonts w:ascii="Calibri Light" w:hAnsi="Calibri Light"/>
          </w:rPr>
          <w:delText xml:space="preserve">, </w:delText>
        </w:r>
      </w:del>
      <w:r w:rsidRPr="00D016F2">
        <w:rPr>
          <w:rFonts w:ascii="Calibri Light" w:hAnsi="Calibri Light"/>
        </w:rPr>
        <w:t xml:space="preserve">např. </w:t>
      </w:r>
      <w:proofErr w:type="gramStart"/>
      <w:r w:rsidRPr="00D016F2">
        <w:rPr>
          <w:rFonts w:ascii="Calibri Light" w:hAnsi="Calibri Light"/>
        </w:rPr>
        <w:t>delší</w:t>
      </w:r>
      <w:proofErr w:type="gramEnd"/>
      <w:r w:rsidRPr="00D016F2">
        <w:rPr>
          <w:rFonts w:ascii="Calibri Light" w:hAnsi="Calibri Light"/>
        </w:rPr>
        <w:t xml:space="preserve"> časový limit, ústní zkouš</w:t>
      </w:r>
      <w:del w:id="105" w:author="Simona Mrkvičková" w:date="2018-04-08T22:30:00Z">
        <w:r w:rsidRPr="00D016F2" w:rsidDel="00842A4C">
          <w:rPr>
            <w:rFonts w:ascii="Calibri Light" w:hAnsi="Calibri Light"/>
          </w:rPr>
          <w:delText>ení</w:delText>
        </w:r>
      </w:del>
      <w:ins w:id="106" w:author="Simona Mrkvičková" w:date="2018-04-08T22:30:00Z">
        <w:r w:rsidR="00842A4C">
          <w:rPr>
            <w:rFonts w:ascii="Calibri Light" w:hAnsi="Calibri Light"/>
          </w:rPr>
          <w:t xml:space="preserve">ka místo písemné a možnost přítomnosti asistenta či </w:t>
        </w:r>
      </w:ins>
      <w:del w:id="107" w:author="Simona Mrkvičková" w:date="2018-04-08T22:30:00Z">
        <w:r w:rsidRPr="00D016F2" w:rsidDel="00842A4C">
          <w:rPr>
            <w:rFonts w:ascii="Calibri Light" w:hAnsi="Calibri Light"/>
          </w:rPr>
          <w:delText xml:space="preserve">, asistent </w:delText>
        </w:r>
      </w:del>
      <w:r w:rsidRPr="00D016F2">
        <w:rPr>
          <w:rFonts w:ascii="Calibri Light" w:hAnsi="Calibri Light"/>
        </w:rPr>
        <w:t>zapisovatel</w:t>
      </w:r>
      <w:ins w:id="108" w:author="Simona Mrkvičková" w:date="2018-04-08T22:30:00Z">
        <w:r w:rsidR="00842A4C">
          <w:rPr>
            <w:rFonts w:ascii="Calibri Light" w:hAnsi="Calibri Light"/>
          </w:rPr>
          <w:t>e)</w:t>
        </w:r>
      </w:ins>
      <w:r w:rsidRPr="00D016F2">
        <w:rPr>
          <w:rFonts w:ascii="Calibri Light" w:hAnsi="Calibri Light"/>
        </w:rPr>
        <w:t>.</w:t>
      </w:r>
    </w:p>
    <w:p w14:paraId="22B6CCDD" w14:textId="3B46B9E2" w:rsidR="00D016F2" w:rsidRPr="00D016F2" w:rsidRDefault="00D016F2" w:rsidP="00D016F2">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w:t>
      </w:r>
      <w:del w:id="109" w:author="Simona Mrkvičková" w:date="2018-04-08T22:31:00Z">
        <w:r w:rsidRPr="00D016F2" w:rsidDel="00842A4C">
          <w:rPr>
            <w:rFonts w:ascii="Calibri Light" w:hAnsi="Calibri Light"/>
            <w:color w:val="000000" w:themeColor="text1"/>
          </w:rPr>
          <w:delText xml:space="preserve">pak na UTB ver Zlíně </w:delText>
        </w:r>
      </w:del>
      <w:r w:rsidRPr="00D016F2">
        <w:rPr>
          <w:rFonts w:ascii="Calibri Light" w:hAnsi="Calibri Light"/>
          <w:color w:val="000000" w:themeColor="text1"/>
        </w:rPr>
        <w:t>probíhá realizace Strategického projektu UTB ve Zlíně (</w:t>
      </w:r>
      <w:proofErr w:type="spellStart"/>
      <w:proofErr w:type="gramStart"/>
      <w:r w:rsidRPr="00D016F2">
        <w:rPr>
          <w:rFonts w:ascii="Calibri Light" w:hAnsi="Calibri Light"/>
          <w:color w:val="000000" w:themeColor="text1"/>
        </w:rPr>
        <w:t>reg</w:t>
      </w:r>
      <w:proofErr w:type="gramEnd"/>
      <w:r w:rsidRPr="00D016F2">
        <w:rPr>
          <w:rFonts w:ascii="Calibri Light" w:hAnsi="Calibri Light"/>
          <w:color w:val="000000" w:themeColor="text1"/>
        </w:rPr>
        <w:t>.</w:t>
      </w:r>
      <w:proofErr w:type="gramStart"/>
      <w:r w:rsidRPr="00D016F2">
        <w:rPr>
          <w:rFonts w:ascii="Calibri Light" w:hAnsi="Calibri Light"/>
          <w:color w:val="000000" w:themeColor="text1"/>
        </w:rPr>
        <w:t>č</w:t>
      </w:r>
      <w:proofErr w:type="spellEnd"/>
      <w:r w:rsidRPr="00D016F2">
        <w:rPr>
          <w:rFonts w:ascii="Calibri Light" w:hAnsi="Calibri Light"/>
          <w:color w:val="000000" w:themeColor="text1"/>
        </w:rPr>
        <w:t>.</w:t>
      </w:r>
      <w:proofErr w:type="gramEnd"/>
      <w:r w:rsidRPr="00D016F2">
        <w:rPr>
          <w:rFonts w:ascii="Calibri Light" w:hAnsi="Calibri Light"/>
          <w:color w:val="000000" w:themeColor="text1"/>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1D5C6241" w14:textId="77777777" w:rsidR="00C14C43" w:rsidRPr="00C44653" w:rsidRDefault="00C14C43" w:rsidP="00A75026">
      <w:pPr>
        <w:jc w:val="both"/>
        <w:rPr>
          <w:rFonts w:ascii="Calibri Light" w:hAnsi="Calibri Light"/>
          <w:color w:val="FF0000"/>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708ECA90"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CA04E2">
        <w:rPr>
          <w:rFonts w:ascii="Calibri Light" w:hAnsi="Calibri Light"/>
        </w:rPr>
        <w:t>D</w:t>
      </w:r>
      <w:r w:rsidRPr="0015544C">
        <w:rPr>
          <w:rFonts w:ascii="Calibri Light" w:hAnsi="Calibri Light"/>
        </w:rPr>
        <w:t>louhodobým záměrem vzdělávací a vědecké, výzkumné, vývojové a inovační, umělecké nebo další tvůrčí činnosti Univerzity Tomáše Bati ve Zlíně na období 2016–2020 (dále jen „</w:t>
      </w:r>
      <w:r w:rsidR="00CA04E2">
        <w:rPr>
          <w:rFonts w:ascii="Calibri Light" w:hAnsi="Calibri Light"/>
        </w:rPr>
        <w:t>Dlouhodobý</w:t>
      </w:r>
      <w:r w:rsidRPr="0015544C">
        <w:rPr>
          <w:rFonts w:ascii="Calibri Light" w:hAnsi="Calibri Light"/>
        </w:rPr>
        <w:t xml:space="preserve"> záměr </w:t>
      </w:r>
      <w:r w:rsidR="00CA04E2">
        <w:rPr>
          <w:rFonts w:ascii="Calibri Light" w:hAnsi="Calibri Light"/>
        </w:rPr>
        <w:t>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w:t>
      </w:r>
      <w:ins w:id="110" w:author="Simona Mrkvičková" w:date="2018-04-08T22:32:00Z">
        <w:r w:rsidR="00842A4C">
          <w:rPr>
            <w:rFonts w:ascii="Calibri Light" w:hAnsi="Calibri Light"/>
          </w:rPr>
          <w:t>ho</w:t>
        </w:r>
      </w:ins>
      <w:del w:id="111" w:author="Simona Mrkvičková" w:date="2018-04-08T22:32:00Z">
        <w:r w:rsidRPr="0015544C" w:rsidDel="00842A4C">
          <w:rPr>
            <w:rFonts w:ascii="Calibri Light" w:hAnsi="Calibri Light"/>
          </w:rPr>
          <w:delText>jí</w:delText>
        </w:r>
      </w:del>
      <w:r w:rsidRPr="0015544C">
        <w:rPr>
          <w:rFonts w:ascii="Calibri Light" w:hAnsi="Calibri Light"/>
        </w:rPr>
        <w:t xml:space="preserve"> součást</w:t>
      </w:r>
      <w:r w:rsidR="00D82E23">
        <w:rPr>
          <w:rFonts w:ascii="Calibri Light" w:hAnsi="Calibri Light"/>
        </w:rPr>
        <w:t>í</w:t>
      </w:r>
      <w:ins w:id="112" w:author="Simona Mrkvičková" w:date="2018-04-08T22:32:00Z">
        <w:r w:rsidR="00842A4C">
          <w:rPr>
            <w:rFonts w:ascii="Calibri Light" w:hAnsi="Calibri Light"/>
          </w:rPr>
          <w:t>, kterou je</w:t>
        </w:r>
      </w:ins>
      <w:r w:rsidR="00D82E23">
        <w:rPr>
          <w:rFonts w:ascii="Calibri Light" w:hAnsi="Calibri Light"/>
        </w:rPr>
        <w:t xml:space="preserve"> Plán</w:t>
      </w:r>
      <w:del w:id="113" w:author="Simona Mrkvičková" w:date="2018-04-08T22:32:00Z">
        <w:r w:rsidR="00D82E23" w:rsidDel="00842A4C">
          <w:rPr>
            <w:rFonts w:ascii="Calibri Light" w:hAnsi="Calibri Light"/>
          </w:rPr>
          <w:delText>em</w:delText>
        </w:r>
      </w:del>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00CA04E2">
        <w:rPr>
          <w:rFonts w:ascii="Calibri Light" w:hAnsi="Calibri Light"/>
        </w:rPr>
        <w:t xml:space="preserve">a </w:t>
      </w:r>
      <w:del w:id="114" w:author="Simona Mrkvičková" w:date="2018-04-08T22:32:00Z">
        <w:r w:rsidR="00CA04E2" w:rsidDel="00842A4C">
          <w:rPr>
            <w:rFonts w:ascii="Calibri Light" w:hAnsi="Calibri Light"/>
          </w:rPr>
          <w:delText xml:space="preserve">také </w:delText>
        </w:r>
      </w:del>
      <w:ins w:id="115" w:author="Simona Mrkvičková" w:date="2018-04-08T22:32:00Z">
        <w:r w:rsidR="00842A4C">
          <w:rPr>
            <w:rFonts w:ascii="Calibri Light" w:hAnsi="Calibri Light"/>
          </w:rPr>
          <w:t xml:space="preserve">dále </w:t>
        </w:r>
      </w:ins>
      <w:r w:rsidR="00CA04E2">
        <w:rPr>
          <w:rFonts w:ascii="Calibri Light" w:hAnsi="Calibri Light"/>
        </w:rPr>
        <w:t>s D</w:t>
      </w:r>
      <w:r w:rsidRPr="0015544C">
        <w:rPr>
          <w:rFonts w:ascii="Calibri Light" w:hAnsi="Calibri Light"/>
        </w:rPr>
        <w:t>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Zaměření a orientace předloženého studijního programu je také v souladu s</w:t>
      </w:r>
      <w:del w:id="116" w:author="Simona Mrkvičková" w:date="2018-04-08T22:33:00Z">
        <w:r w:rsidR="000E57AD" w:rsidDel="00842A4C">
          <w:rPr>
            <w:rFonts w:ascii="Calibri Light" w:hAnsi="Calibri Light"/>
          </w:rPr>
          <w:delText>e strategickým dokumentem</w:delText>
        </w:r>
      </w:del>
      <w:ins w:id="117" w:author="Simona Mrkvičková" w:date="2018-04-08T22:33:00Z">
        <w:r w:rsidR="00842A4C">
          <w:rPr>
            <w:rFonts w:ascii="Calibri Light" w:hAnsi="Calibri Light"/>
          </w:rPr>
          <w:t>e</w:t>
        </w:r>
      </w:ins>
      <w:r w:rsidR="000E57AD">
        <w:rPr>
          <w:rFonts w:ascii="Calibri Light" w:hAnsi="Calibri Light"/>
        </w:rPr>
        <w:t xml:space="preserve"> </w:t>
      </w:r>
      <w:proofErr w:type="gramStart"/>
      <w:r w:rsidR="000E57AD">
        <w:rPr>
          <w:rFonts w:ascii="Calibri Light" w:hAnsi="Calibri Light"/>
        </w:rPr>
        <w:t xml:space="preserve">Statutem  </w:t>
      </w:r>
      <w:r w:rsidR="000E57AD" w:rsidRPr="000E57AD">
        <w:rPr>
          <w:rFonts w:ascii="Calibri Light" w:hAnsi="Calibri Light"/>
        </w:rPr>
        <w:t>Fakulty</w:t>
      </w:r>
      <w:proofErr w:type="gramEnd"/>
      <w:r w:rsidR="000E57AD" w:rsidRPr="000E57AD">
        <w:rPr>
          <w:rFonts w:ascii="Calibri Light" w:hAnsi="Calibri Light"/>
        </w:rPr>
        <w:t xml:space="preserve"> technologické Univerzity Tomáše Bati ve Zlíně</w:t>
      </w:r>
      <w:ins w:id="118" w:author="Simona Mrkvičková" w:date="2018-04-08T22:34:00Z">
        <w:r w:rsidR="00842A4C">
          <w:rPr>
            <w:rFonts w:ascii="Calibri Light" w:hAnsi="Calibri Light"/>
          </w:rPr>
          <w:t>,</w:t>
        </w:r>
      </w:ins>
      <w:del w:id="119" w:author="Simona Mrkvičková" w:date="2018-04-08T22:34:00Z">
        <w:r w:rsidR="00CE7309" w:rsidDel="00842A4C">
          <w:rPr>
            <w:rFonts w:ascii="Calibri Light" w:hAnsi="Calibri Light"/>
          </w:rPr>
          <w:delText>.</w:delText>
        </w:r>
      </w:del>
      <w:r w:rsidR="000E57AD">
        <w:rPr>
          <w:rStyle w:val="Znakapoznpodarou"/>
          <w:rFonts w:ascii="Calibri Light" w:hAnsi="Calibri Light"/>
        </w:rPr>
        <w:footnoteReference w:id="25"/>
      </w:r>
      <w:r w:rsidR="00CE7309">
        <w:rPr>
          <w:rFonts w:ascii="Calibri Light" w:hAnsi="Calibri Light"/>
        </w:rPr>
        <w:t xml:space="preserve"> </w:t>
      </w:r>
      <w:del w:id="120" w:author="Simona Mrkvičková" w:date="2018-04-08T22:33:00Z">
        <w:r w:rsidR="00CE7309" w:rsidDel="00842A4C">
          <w:rPr>
            <w:rFonts w:ascii="Calibri Light" w:hAnsi="Calibri Light"/>
          </w:rPr>
          <w:delText xml:space="preserve">V článcích </w:delText>
        </w:r>
      </w:del>
      <w:ins w:id="121" w:author="Simona Mrkvičková" w:date="2018-04-08T22:34:00Z">
        <w:r w:rsidR="00842A4C">
          <w:rPr>
            <w:rFonts w:ascii="Calibri Light" w:hAnsi="Calibri Light"/>
          </w:rPr>
          <w:t xml:space="preserve">v jehož článcích </w:t>
        </w:r>
      </w:ins>
      <w:r w:rsidR="00CE7309">
        <w:rPr>
          <w:rFonts w:ascii="Calibri Light" w:hAnsi="Calibri Light"/>
        </w:rPr>
        <w:t xml:space="preserve">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65AB25DA" w:rsidR="009E517D" w:rsidRDefault="009E517D" w:rsidP="008848E6">
      <w:pPr>
        <w:pStyle w:val="Nadpis3"/>
        <w:ind w:left="993" w:hanging="273"/>
      </w:pPr>
      <w:r>
        <w:t xml:space="preserve">Souvislost s tvůrčí činností vysoké </w:t>
      </w:r>
      <w:r w:rsidR="003B2253">
        <w:t>školy</w:t>
      </w:r>
    </w:p>
    <w:p w14:paraId="6FDB7C4E" w14:textId="37B743E5" w:rsidR="009E517D" w:rsidRDefault="009E517D" w:rsidP="008848E6">
      <w:pPr>
        <w:spacing w:after="0"/>
        <w:ind w:left="3540"/>
      </w:pPr>
      <w:r>
        <w:t>Standard 2.2</w:t>
      </w:r>
      <w:r w:rsidR="00E34889">
        <w:t>a</w:t>
      </w:r>
    </w:p>
    <w:p w14:paraId="23C3670B" w14:textId="1F3DC69E" w:rsidR="00E34889" w:rsidRDefault="00E34889" w:rsidP="00E34889">
      <w:pPr>
        <w:jc w:val="both"/>
        <w:rPr>
          <w:rFonts w:ascii="Calibri Light" w:hAnsi="Calibri Light"/>
        </w:rPr>
      </w:pPr>
      <w:r w:rsidRPr="00E34889">
        <w:rPr>
          <w:rFonts w:ascii="Calibri Light" w:hAnsi="Calibri Light"/>
        </w:rPr>
        <w:t xml:space="preserve">Fakulta technologická Univerzity Tomáše Bati ve Zlíně uskutečňuje tvůrčí činnost, která odpovídá </w:t>
      </w:r>
      <w:del w:id="122" w:author="Simona Mrkvičková" w:date="2018-04-08T22:34:00Z">
        <w:r w:rsidRPr="00E34889" w:rsidDel="00842A4C">
          <w:rPr>
            <w:rFonts w:ascii="Calibri Light" w:hAnsi="Calibri Light"/>
          </w:rPr>
          <w:delText xml:space="preserve">oblasti nebo </w:delText>
        </w:r>
      </w:del>
      <w:r w:rsidRPr="00E34889">
        <w:rPr>
          <w:rFonts w:ascii="Calibri Light" w:hAnsi="Calibri Light"/>
        </w:rPr>
        <w:t xml:space="preserve">oblastem vzdělávání, </w:t>
      </w:r>
      <w:del w:id="123" w:author="Simona Mrkvičková" w:date="2018-04-08T22:34:00Z">
        <w:r w:rsidRPr="00E34889" w:rsidDel="00842A4C">
          <w:rPr>
            <w:rFonts w:ascii="Calibri Light" w:hAnsi="Calibri Light"/>
          </w:rPr>
          <w:delText xml:space="preserve">v rámci které nebo </w:delText>
        </w:r>
      </w:del>
      <w:r w:rsidRPr="00E34889">
        <w:rPr>
          <w:rFonts w:ascii="Calibri Light" w:hAnsi="Calibri Light"/>
        </w:rPr>
        <w:t>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w:t>
      </w:r>
      <w:ins w:id="124" w:author="Simona Mrkvičková" w:date="2018-04-08T22:35:00Z">
        <w:r w:rsidR="00842A4C">
          <w:rPr>
            <w:rFonts w:ascii="Calibri Light" w:hAnsi="Calibri Light"/>
          </w:rPr>
          <w:t xml:space="preserve"> z</w:t>
        </w:r>
      </w:ins>
      <w:r w:rsidRPr="00E34889">
        <w:rPr>
          <w:rFonts w:ascii="Calibri Light" w:hAnsi="Calibri Light"/>
        </w:rPr>
        <w:t xml:space="preserve">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Předkládaný návrh akreditace je koncipován pro posílení tvůrčí činnosti fakulty a její rozvoj i do budoucna</w:t>
      </w:r>
      <w:r>
        <w:rPr>
          <w:rFonts w:ascii="Calibri Light" w:hAnsi="Calibri Light"/>
        </w:rPr>
        <w:t>.</w:t>
      </w:r>
      <w:del w:id="125" w:author="Simona Mrkvičková" w:date="2018-04-08T22:38:00Z">
        <w:r w:rsidR="00ED6CBF" w:rsidDel="00842A4C">
          <w:rPr>
            <w:rFonts w:ascii="Calibri Light" w:hAnsi="Calibri Light"/>
          </w:rPr>
          <w:delText xml:space="preserve"> </w:delText>
        </w:r>
      </w:del>
      <w:del w:id="126" w:author="Simona Mrkvičková" w:date="2018-04-08T22:36:00Z">
        <w:r w:rsidR="002A5B53" w:rsidDel="00842A4C">
          <w:rPr>
            <w:rFonts w:ascii="Calibri Light" w:hAnsi="Calibri Light"/>
          </w:rPr>
          <w:delText>V rámci publikací evidovaných</w:delText>
        </w:r>
      </w:del>
      <w:ins w:id="127" w:author="Simona Mrkvičková" w:date="2018-04-08T22:38:00Z">
        <w:r w:rsidR="00842A4C">
          <w:rPr>
            <w:rFonts w:ascii="Calibri Light" w:hAnsi="Calibri Light"/>
          </w:rPr>
          <w:t xml:space="preserve"> </w:t>
        </w:r>
        <w:r w:rsidR="00842A4C" w:rsidRPr="00842A4C">
          <w:rPr>
            <w:rFonts w:ascii="Calibri Light" w:hAnsi="Calibri Light"/>
          </w:rPr>
          <w:t xml:space="preserve"> </w:t>
        </w:r>
        <w:r w:rsidR="00842A4C">
          <w:rPr>
            <w:rFonts w:ascii="Calibri Light" w:hAnsi="Calibri Light"/>
          </w:rPr>
          <w:t xml:space="preserve">Autoři z UTB za posledních 5 let publikovali 65 prací evidovaných </w:t>
        </w:r>
        <w:r w:rsidR="00842A4C" w:rsidRPr="00807759">
          <w:rPr>
            <w:rFonts w:ascii="Calibri Light" w:hAnsi="Calibri Light"/>
          </w:rPr>
          <w:t xml:space="preserve">v databázi Web </w:t>
        </w:r>
        <w:proofErr w:type="spellStart"/>
        <w:r w:rsidR="00842A4C" w:rsidRPr="00807759">
          <w:rPr>
            <w:rFonts w:ascii="Calibri Light" w:hAnsi="Calibri Light"/>
          </w:rPr>
          <w:t>of</w:t>
        </w:r>
        <w:proofErr w:type="spellEnd"/>
        <w:r w:rsidR="00842A4C" w:rsidRPr="00807759">
          <w:rPr>
            <w:rFonts w:ascii="Calibri Light" w:hAnsi="Calibri Light"/>
          </w:rPr>
          <w:t xml:space="preserve"> Science </w:t>
        </w:r>
        <w:proofErr w:type="spellStart"/>
        <w:r w:rsidR="00842A4C" w:rsidRPr="00807759">
          <w:rPr>
            <w:rFonts w:ascii="Calibri Light" w:hAnsi="Calibri Light"/>
          </w:rPr>
          <w:t>Core</w:t>
        </w:r>
        <w:proofErr w:type="spellEnd"/>
        <w:r w:rsidR="00842A4C" w:rsidRPr="00807759">
          <w:rPr>
            <w:rFonts w:ascii="Calibri Light" w:hAnsi="Calibri Light"/>
          </w:rPr>
          <w:t xml:space="preserve"> </w:t>
        </w:r>
        <w:proofErr w:type="spellStart"/>
        <w:r w:rsidR="00842A4C" w:rsidRPr="00807759">
          <w:rPr>
            <w:rFonts w:ascii="Calibri Light" w:hAnsi="Calibri Light"/>
          </w:rPr>
          <w:t>Collection</w:t>
        </w:r>
      </w:ins>
      <w:proofErr w:type="spellEnd"/>
      <w:del w:id="128" w:author="Simona Mrkvičková" w:date="2018-04-08T22:38:00Z">
        <w:r w:rsidR="002A5B53" w:rsidDel="00842A4C">
          <w:rPr>
            <w:rFonts w:ascii="Calibri Light" w:hAnsi="Calibri Light"/>
          </w:rPr>
          <w:delText xml:space="preserve"> </w:delText>
        </w:r>
      </w:del>
      <w:del w:id="129" w:author="Simona Mrkvičková" w:date="2018-04-08T22:37:00Z">
        <w:r w:rsidR="002A5B53" w:rsidDel="00842A4C">
          <w:rPr>
            <w:rFonts w:ascii="Calibri Light" w:hAnsi="Calibri Light"/>
          </w:rPr>
          <w:delText xml:space="preserve">v databázi Web of Science Core Colection autoři z UTB publikovali za posledních 5 let </w:delText>
        </w:r>
      </w:del>
      <w:del w:id="130" w:author="Simona Mrkvičková" w:date="2018-04-08T22:38:00Z">
        <w:r w:rsidR="002A5B53" w:rsidDel="00842A4C">
          <w:rPr>
            <w:rFonts w:ascii="Calibri Light" w:hAnsi="Calibri Light"/>
          </w:rPr>
          <w:delText>65 publikací</w:delText>
        </w:r>
      </w:del>
      <w:r w:rsidR="002A5B53">
        <w:rPr>
          <w:rFonts w:ascii="Calibri Light" w:hAnsi="Calibri Light"/>
        </w:rPr>
        <w:t xml:space="preserve"> v oboru </w:t>
      </w:r>
      <w:r w:rsidR="002A5B53" w:rsidRPr="00B13C66">
        <w:rPr>
          <w:rFonts w:ascii="Calibri Light" w:hAnsi="Calibri Light"/>
        </w:rPr>
        <w:t>FOOD SCIENCE &amp; TECHNOLOGY</w:t>
      </w:r>
      <w:r w:rsidR="002A5B53">
        <w:rPr>
          <w:rFonts w:ascii="Calibri Light" w:hAnsi="Calibri Light"/>
        </w:rPr>
        <w:t>, což činí 6,6% z celkového počtu publikací s afilací ČR</w:t>
      </w:r>
      <w:ins w:id="131" w:author="Michal Rouchal" w:date="2018-03-28T10:44:00Z">
        <w:r w:rsidR="00C7355E">
          <w:rPr>
            <w:rFonts w:ascii="Calibri Light" w:hAnsi="Calibri Light"/>
          </w:rPr>
          <w:t>, a dále 108 publikací v</w:t>
        </w:r>
      </w:ins>
      <w:ins w:id="132" w:author="Michal Rouchal" w:date="2018-03-28T10:45:00Z">
        <w:r w:rsidR="00C7355E">
          <w:rPr>
            <w:rFonts w:ascii="Calibri Light" w:hAnsi="Calibri Light"/>
          </w:rPr>
          <w:t> </w:t>
        </w:r>
      </w:ins>
      <w:ins w:id="133" w:author="Michal Rouchal" w:date="2018-03-28T10:44:00Z">
        <w:r w:rsidR="00C7355E">
          <w:rPr>
            <w:rFonts w:ascii="Calibri Light" w:hAnsi="Calibri Light"/>
          </w:rPr>
          <w:t xml:space="preserve">oborech </w:t>
        </w:r>
      </w:ins>
      <w:ins w:id="134" w:author="Michal Rouchal" w:date="2018-03-28T10:45:00Z">
        <w:r w:rsidR="00C7355E">
          <w:rPr>
            <w:rFonts w:ascii="Calibri Light" w:hAnsi="Calibri Light"/>
          </w:rPr>
          <w:t>CHEMISTRY, ORGANIC a CHEMISTRY, MULTIDISCIPLINARY, což činí 2,6% z celkového počtu publikací s</w:t>
        </w:r>
      </w:ins>
      <w:ins w:id="135" w:author="Michal Rouchal" w:date="2018-03-28T10:46:00Z">
        <w:r w:rsidR="00C7355E">
          <w:rPr>
            <w:rFonts w:ascii="Calibri Light" w:hAnsi="Calibri Light"/>
          </w:rPr>
          <w:t> </w:t>
        </w:r>
      </w:ins>
      <w:ins w:id="136" w:author="Michal Rouchal" w:date="2018-03-28T10:45:00Z">
        <w:r w:rsidR="00C7355E">
          <w:rPr>
            <w:rFonts w:ascii="Calibri Light" w:hAnsi="Calibri Light"/>
          </w:rPr>
          <w:t xml:space="preserve">afilací </w:t>
        </w:r>
      </w:ins>
      <w:ins w:id="137" w:author="Michal Rouchal" w:date="2018-03-28T10:46:00Z">
        <w:r w:rsidR="00C7355E">
          <w:rPr>
            <w:rFonts w:ascii="Calibri Light" w:hAnsi="Calibri Light"/>
          </w:rPr>
          <w:t>ČR</w:t>
        </w:r>
      </w:ins>
      <w:r w:rsidR="00ED6CBF">
        <w:rPr>
          <w:rFonts w:ascii="Calibri Light" w:hAnsi="Calibri Light"/>
        </w:rPr>
        <w:t>.</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2026C6A2" w14:textId="3EFC803A" w:rsidR="00674E5F" w:rsidRDefault="002A5B53" w:rsidP="00674E5F">
      <w:pPr>
        <w:jc w:val="both"/>
        <w:rPr>
          <w:rFonts w:ascii="Calibri Light" w:hAnsi="Calibri Light"/>
        </w:rPr>
      </w:pPr>
      <w:r w:rsidRPr="002A5B53">
        <w:rPr>
          <w:rFonts w:ascii="Calibri Light" w:hAnsi="Calibri Light"/>
        </w:rPr>
        <w:t xml:space="preserve">Studijní program Chemie potravin a bioaktivních látek vychází ze soudobých poznatků, publikovaných v několika posledních letech v mezinárodních impaktovaných časopisech či monografiích vydávaných </w:t>
      </w:r>
      <w:r w:rsidRPr="002A5B53">
        <w:rPr>
          <w:rFonts w:ascii="Calibri Light" w:hAnsi="Calibri Light"/>
        </w:rPr>
        <w:lastRenderedPageBreak/>
        <w:t xml:space="preserve">zahraničními nakladatelstvími. Studenti tohoto studijního programu mají možnost absolvovat část studia, zpravidla 2 až 3 měsíce, na zahraniční vysoké škole, </w:t>
      </w:r>
      <w:ins w:id="138" w:author="Simona Mrkvičková" w:date="2018-04-08T22:39:00Z">
        <w:r w:rsidR="00842A4C">
          <w:rPr>
            <w:rFonts w:ascii="Calibri Light" w:hAnsi="Calibri Light"/>
          </w:rPr>
          <w:t xml:space="preserve">zpravidla v rámci programu </w:t>
        </w:r>
      </w:ins>
      <w:del w:id="139" w:author="Simona Mrkvičková" w:date="2018-04-08T22:39:00Z">
        <w:r w:rsidRPr="002A5B53" w:rsidDel="00842A4C">
          <w:rPr>
            <w:rFonts w:ascii="Calibri Light" w:hAnsi="Calibri Light"/>
          </w:rPr>
          <w:delText>a to prostřednictvím výměnných pr</w:delText>
        </w:r>
        <w:r w:rsidDel="00842A4C">
          <w:rPr>
            <w:rFonts w:ascii="Calibri Light" w:hAnsi="Calibri Light"/>
          </w:rPr>
          <w:delText xml:space="preserve">ogramů jako je </w:delText>
        </w:r>
      </w:del>
      <w:r>
        <w:rPr>
          <w:rFonts w:ascii="Calibri Light" w:hAnsi="Calibri Light"/>
        </w:rPr>
        <w:t xml:space="preserve">Erasmus+, </w:t>
      </w:r>
      <w:ins w:id="140" w:author="Simona Mrkvičková" w:date="2018-04-08T22:39:00Z">
        <w:r w:rsidR="00842A4C">
          <w:rPr>
            <w:rFonts w:ascii="Calibri Light" w:hAnsi="Calibri Light"/>
          </w:rPr>
          <w:t xml:space="preserve">či </w:t>
        </w:r>
      </w:ins>
      <w:r>
        <w:rPr>
          <w:rFonts w:ascii="Calibri Light" w:hAnsi="Calibri Light"/>
        </w:rPr>
        <w:t>CEEPUS,</w:t>
      </w:r>
      <w:r w:rsidRPr="002A5B53">
        <w:rPr>
          <w:rFonts w:ascii="Calibri Light" w:hAnsi="Calibri Light"/>
        </w:rPr>
        <w:t xml:space="preserve"> </w:t>
      </w:r>
      <w:r>
        <w:rPr>
          <w:rFonts w:ascii="Calibri Light" w:hAnsi="Calibri Light"/>
        </w:rPr>
        <w:t>např.</w:t>
      </w:r>
      <w:r w:rsidRPr="002A5B53">
        <w:t xml:space="preserve"> </w:t>
      </w:r>
      <w:proofErr w:type="spellStart"/>
      <w:r w:rsidRPr="002A5B53">
        <w:rPr>
          <w:rFonts w:ascii="Calibri Light" w:hAnsi="Calibri Light"/>
        </w:rPr>
        <w:t>Universidad</w:t>
      </w:r>
      <w:proofErr w:type="spellEnd"/>
      <w:r w:rsidRPr="002A5B53">
        <w:rPr>
          <w:rFonts w:ascii="Calibri Light" w:hAnsi="Calibri Light"/>
        </w:rPr>
        <w:t xml:space="preserve"> </w:t>
      </w:r>
      <w:proofErr w:type="spellStart"/>
      <w:r w:rsidRPr="002A5B53">
        <w:rPr>
          <w:rFonts w:ascii="Calibri Light" w:hAnsi="Calibri Light"/>
        </w:rPr>
        <w:t>P</w:t>
      </w:r>
      <w:r>
        <w:rPr>
          <w:rFonts w:ascii="Calibri Light" w:hAnsi="Calibri Light"/>
        </w:rPr>
        <w:t>olitécnica</w:t>
      </w:r>
      <w:proofErr w:type="spellEnd"/>
      <w:r>
        <w:rPr>
          <w:rFonts w:ascii="Calibri Light" w:hAnsi="Calibri Light"/>
        </w:rPr>
        <w:t xml:space="preserve"> de Madrid, Španělsko a</w:t>
      </w:r>
      <w:r w:rsidRPr="002A5B53">
        <w:rPr>
          <w:rFonts w:ascii="Calibri Light" w:hAnsi="Calibri Light"/>
        </w:rPr>
        <w:t xml:space="preserve"> </w:t>
      </w:r>
      <w:ins w:id="141" w:author="Simona Mrkvičková" w:date="2018-04-08T22:39:00Z">
        <w:r w:rsidR="00842A4C">
          <w:rPr>
            <w:rFonts w:ascii="Calibri Light" w:hAnsi="Calibri Light"/>
          </w:rPr>
          <w:t xml:space="preserve">na </w:t>
        </w:r>
      </w:ins>
      <w:r w:rsidRPr="002A5B53">
        <w:rPr>
          <w:rFonts w:ascii="Calibri Light" w:hAnsi="Calibri Light"/>
        </w:rPr>
        <w:t>VNU-</w:t>
      </w:r>
      <w:proofErr w:type="spellStart"/>
      <w:r w:rsidRPr="002A5B53">
        <w:rPr>
          <w:rFonts w:ascii="Calibri Light" w:hAnsi="Calibri Light"/>
        </w:rPr>
        <w:t>Hochiminh</w:t>
      </w:r>
      <w:proofErr w:type="spellEnd"/>
      <w:r w:rsidRPr="002A5B53">
        <w:rPr>
          <w:rFonts w:ascii="Calibri Light" w:hAnsi="Calibri Light"/>
        </w:rPr>
        <w:t xml:space="preserve"> City - University </w:t>
      </w:r>
      <w:proofErr w:type="spellStart"/>
      <w:r w:rsidRPr="002A5B53">
        <w:rPr>
          <w:rFonts w:ascii="Calibri Light" w:hAnsi="Calibri Light"/>
        </w:rPr>
        <w:t>of</w:t>
      </w:r>
      <w:proofErr w:type="spellEnd"/>
      <w:r w:rsidRPr="002A5B53">
        <w:rPr>
          <w:rFonts w:ascii="Calibri Light" w:hAnsi="Calibri Light"/>
        </w:rPr>
        <w:t xml:space="preserve"> Science, Vietnam. Zahraničním studentům přijíždějícím na studijní pobyt na FT UTB ve Zlíně je nabízena řada předmětů vyučovaných v anglickém jazyce. Z navazujícího magisterského studijního programu Chemie potravin a bioaktivních látek jsou to „Food </w:t>
      </w:r>
      <w:proofErr w:type="spellStart"/>
      <w:r w:rsidRPr="002A5B53">
        <w:rPr>
          <w:rFonts w:ascii="Calibri Light" w:hAnsi="Calibri Light"/>
        </w:rPr>
        <w:t>Analysis</w:t>
      </w:r>
      <w:proofErr w:type="spellEnd"/>
      <w:r w:rsidRPr="002A5B53">
        <w:rPr>
          <w:rFonts w:ascii="Calibri Light" w:hAnsi="Calibri Light"/>
        </w:rPr>
        <w:t xml:space="preserve"> and </w:t>
      </w:r>
      <w:proofErr w:type="spellStart"/>
      <w:r w:rsidRPr="002A5B53">
        <w:rPr>
          <w:rFonts w:ascii="Calibri Light" w:hAnsi="Calibri Light"/>
        </w:rPr>
        <w:t>Evaluation</w:t>
      </w:r>
      <w:proofErr w:type="spellEnd"/>
      <w:r w:rsidRPr="002A5B53">
        <w:rPr>
          <w:rFonts w:ascii="Calibri Light" w:hAnsi="Calibri Light"/>
        </w:rPr>
        <w:t>“, „</w:t>
      </w:r>
      <w:proofErr w:type="spellStart"/>
      <w:r w:rsidRPr="002A5B53">
        <w:rPr>
          <w:rFonts w:ascii="Calibri Light" w:hAnsi="Calibri Light"/>
        </w:rPr>
        <w:t>Theory</w:t>
      </w:r>
      <w:proofErr w:type="spellEnd"/>
      <w:r w:rsidRPr="002A5B53">
        <w:rPr>
          <w:rFonts w:ascii="Calibri Light" w:hAnsi="Calibri Light"/>
        </w:rPr>
        <w:t xml:space="preserve"> and </w:t>
      </w:r>
      <w:proofErr w:type="spellStart"/>
      <w:r w:rsidRPr="002A5B53">
        <w:rPr>
          <w:rFonts w:ascii="Calibri Light" w:hAnsi="Calibri Light"/>
        </w:rPr>
        <w:t>Methods</w:t>
      </w:r>
      <w:proofErr w:type="spellEnd"/>
      <w:r w:rsidRPr="002A5B53">
        <w:rPr>
          <w:rFonts w:ascii="Calibri Light" w:hAnsi="Calibri Light"/>
        </w:rPr>
        <w:t xml:space="preserve"> </w:t>
      </w:r>
      <w:proofErr w:type="spellStart"/>
      <w:r w:rsidRPr="002A5B53">
        <w:rPr>
          <w:rFonts w:ascii="Calibri Light" w:hAnsi="Calibri Light"/>
        </w:rPr>
        <w:t>of</w:t>
      </w:r>
      <w:proofErr w:type="spellEnd"/>
      <w:r w:rsidRPr="002A5B53">
        <w:rPr>
          <w:rFonts w:ascii="Calibri Light" w:hAnsi="Calibri Light"/>
        </w:rPr>
        <w:t xml:space="preserve"> </w:t>
      </w:r>
      <w:proofErr w:type="spellStart"/>
      <w:r w:rsidRPr="002A5B53">
        <w:rPr>
          <w:rFonts w:ascii="Calibri Light" w:hAnsi="Calibri Light"/>
        </w:rPr>
        <w:t>Structural</w:t>
      </w:r>
      <w:proofErr w:type="spellEnd"/>
      <w:r w:rsidRPr="002A5B53">
        <w:rPr>
          <w:rFonts w:ascii="Calibri Light" w:hAnsi="Calibri Light"/>
        </w:rPr>
        <w:t xml:space="preserve"> </w:t>
      </w:r>
      <w:proofErr w:type="spellStart"/>
      <w:r w:rsidRPr="002A5B53">
        <w:rPr>
          <w:rFonts w:ascii="Calibri Light" w:hAnsi="Calibri Light"/>
        </w:rPr>
        <w:t>Analysis</w:t>
      </w:r>
      <w:proofErr w:type="spellEnd"/>
      <w:del w:id="142" w:author="Simona Mrkvičková" w:date="2018-04-08T22:40:00Z">
        <w:r w:rsidRPr="002A5B53" w:rsidDel="003C31ED">
          <w:rPr>
            <w:rFonts w:ascii="Calibri Light" w:hAnsi="Calibri Light"/>
          </w:rPr>
          <w:delText xml:space="preserve">“, </w:delText>
        </w:r>
      </w:del>
      <w:ins w:id="143" w:author="Simona Mrkvičková" w:date="2018-04-08T22:40:00Z">
        <w:r w:rsidR="003C31ED" w:rsidRPr="002A5B53">
          <w:rPr>
            <w:rFonts w:ascii="Calibri Light" w:hAnsi="Calibri Light"/>
          </w:rPr>
          <w:t>“</w:t>
        </w:r>
        <w:r w:rsidR="003C31ED">
          <w:rPr>
            <w:rFonts w:ascii="Calibri Light" w:hAnsi="Calibri Light"/>
          </w:rPr>
          <w:t xml:space="preserve"> a</w:t>
        </w:r>
        <w:r w:rsidR="003C31ED" w:rsidRPr="002A5B53">
          <w:rPr>
            <w:rFonts w:ascii="Calibri Light" w:hAnsi="Calibri Light"/>
          </w:rPr>
          <w:t xml:space="preserve"> </w:t>
        </w:r>
      </w:ins>
      <w:r w:rsidRPr="002A5B53">
        <w:rPr>
          <w:rFonts w:ascii="Calibri Light" w:hAnsi="Calibri Light"/>
        </w:rPr>
        <w:t>„</w:t>
      </w:r>
      <w:proofErr w:type="spellStart"/>
      <w:r w:rsidRPr="002A5B53">
        <w:rPr>
          <w:rFonts w:ascii="Calibri Light" w:hAnsi="Calibri Light"/>
        </w:rPr>
        <w:t>Methods</w:t>
      </w:r>
      <w:proofErr w:type="spellEnd"/>
      <w:r w:rsidRPr="002A5B53">
        <w:rPr>
          <w:rFonts w:ascii="Calibri Light" w:hAnsi="Calibri Light"/>
        </w:rPr>
        <w:t xml:space="preserve"> </w:t>
      </w:r>
      <w:proofErr w:type="spellStart"/>
      <w:r w:rsidRPr="002A5B53">
        <w:rPr>
          <w:rFonts w:ascii="Calibri Light" w:hAnsi="Calibri Light"/>
        </w:rPr>
        <w:t>of</w:t>
      </w:r>
      <w:proofErr w:type="spellEnd"/>
      <w:r w:rsidRPr="002A5B53">
        <w:rPr>
          <w:rFonts w:ascii="Calibri Light" w:hAnsi="Calibri Light"/>
        </w:rPr>
        <w:t xml:space="preserve"> </w:t>
      </w:r>
      <w:proofErr w:type="spellStart"/>
      <w:r w:rsidRPr="002A5B53">
        <w:rPr>
          <w:rFonts w:ascii="Calibri Light" w:hAnsi="Calibri Light"/>
        </w:rPr>
        <w:t>Organic</w:t>
      </w:r>
      <w:proofErr w:type="spellEnd"/>
      <w:r w:rsidRPr="002A5B53">
        <w:rPr>
          <w:rFonts w:ascii="Calibri Light" w:hAnsi="Calibri Light"/>
        </w:rPr>
        <w:t xml:space="preserve"> </w:t>
      </w:r>
      <w:proofErr w:type="spellStart"/>
      <w:r w:rsidRPr="002A5B53">
        <w:rPr>
          <w:rFonts w:ascii="Calibri Light" w:hAnsi="Calibri Light"/>
        </w:rPr>
        <w:t>Materials</w:t>
      </w:r>
      <w:proofErr w:type="spellEnd"/>
      <w:r w:rsidRPr="002A5B53">
        <w:rPr>
          <w:rFonts w:ascii="Calibri Light" w:hAnsi="Calibri Light"/>
        </w:rPr>
        <w:t xml:space="preserve"> </w:t>
      </w:r>
      <w:proofErr w:type="spellStart"/>
      <w:r w:rsidRPr="002A5B53">
        <w:rPr>
          <w:rFonts w:ascii="Calibri Light" w:hAnsi="Calibri Light"/>
        </w:rPr>
        <w:t>Synthesis</w:t>
      </w:r>
      <w:proofErr w:type="spellEnd"/>
      <w:r w:rsidRPr="002A5B53">
        <w:rPr>
          <w:rFonts w:ascii="Calibri Light" w:hAnsi="Calibri Light"/>
        </w:rPr>
        <w:t>“.</w:t>
      </w:r>
    </w:p>
    <w:p w14:paraId="619BDB24" w14:textId="77777777" w:rsidR="00AD1FAB" w:rsidRPr="00674E5F" w:rsidRDefault="00AD1FAB"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5110AB3D" w14:textId="172C5CF5" w:rsidR="00AD1FAB" w:rsidRDefault="002A5B53" w:rsidP="00AD1FAB">
      <w:pPr>
        <w:jc w:val="both"/>
        <w:rPr>
          <w:ins w:id="144" w:author="Michal Rouchal" w:date="2018-04-03T15:43:00Z"/>
          <w:rFonts w:ascii="Calibri Light" w:hAnsi="Calibri Light"/>
        </w:rPr>
      </w:pPr>
      <w:r w:rsidRPr="002A5B53">
        <w:rPr>
          <w:rFonts w:ascii="Calibri Light" w:hAnsi="Calibri Light"/>
        </w:rPr>
        <w:t xml:space="preserve">Studijní program Chemie potravin a bioaktivních látek je akademicky zaměřený. Proto je sestaven tak, aby absolventi získali hluboké teoretické a praktické znalosti nejen v oblasti přírodních a syntetických bioaktivních látek, ale i dalších skupin chemických látek vyskytujících se v potravinách, zejména ve smyslu jejich charakterizace, izolace, analytického stanovení a interpretace získaných výsledků. Absolventi </w:t>
      </w:r>
      <w:del w:id="145" w:author="Simona Mrkvičková" w:date="2018-04-08T22:40:00Z">
        <w:r w:rsidRPr="002A5B53" w:rsidDel="003C31ED">
          <w:rPr>
            <w:rFonts w:ascii="Calibri Light" w:hAnsi="Calibri Light"/>
          </w:rPr>
          <w:delText xml:space="preserve">mají </w:delText>
        </w:r>
      </w:del>
      <w:ins w:id="146" w:author="Simona Mrkvičková" w:date="2018-04-08T22:40:00Z">
        <w:r w:rsidR="003C31ED">
          <w:rPr>
            <w:rFonts w:ascii="Calibri Light" w:hAnsi="Calibri Light"/>
          </w:rPr>
          <w:t>budou mít</w:t>
        </w:r>
        <w:r w:rsidR="003C31ED" w:rsidRPr="002A5B53">
          <w:rPr>
            <w:rFonts w:ascii="Calibri Light" w:hAnsi="Calibri Light"/>
          </w:rPr>
          <w:t xml:space="preserve"> </w:t>
        </w:r>
      </w:ins>
      <w:r w:rsidRPr="002A5B53">
        <w:rPr>
          <w:rFonts w:ascii="Calibri Light" w:hAnsi="Calibri Light"/>
        </w:rPr>
        <w:t>předpoklady aplikovat nabyté dovednosti v oblastech spojených s výzkumem potravin, potravinových doplňků, potažmo chemických látek využívaných v potravinářském průmyslu.</w:t>
      </w:r>
      <w:ins w:id="147" w:author="Michal Rouchal" w:date="2018-03-28T11:33:00Z">
        <w:r w:rsidR="003B2253">
          <w:rPr>
            <w:rFonts w:ascii="Calibri Light" w:hAnsi="Calibri Light"/>
          </w:rPr>
          <w:t xml:space="preserve"> Studijní program je koncipován jako kombinova</w:t>
        </w:r>
      </w:ins>
      <w:ins w:id="148" w:author="Michal Rouchal" w:date="2018-03-28T11:34:00Z">
        <w:r w:rsidR="003B2253">
          <w:rPr>
            <w:rFonts w:ascii="Calibri Light" w:hAnsi="Calibri Light"/>
          </w:rPr>
          <w:t>n</w:t>
        </w:r>
      </w:ins>
      <w:ins w:id="149" w:author="Michal Rouchal" w:date="2018-03-28T11:33:00Z">
        <w:r w:rsidR="003B2253">
          <w:rPr>
            <w:rFonts w:ascii="Calibri Light" w:hAnsi="Calibri Light"/>
          </w:rPr>
          <w:t>ý</w:t>
        </w:r>
      </w:ins>
      <w:ins w:id="150" w:author="Michal Rouchal" w:date="2018-03-28T11:34:00Z">
        <w:r w:rsidR="003B2253">
          <w:rPr>
            <w:rFonts w:ascii="Calibri Light" w:hAnsi="Calibri Light"/>
          </w:rPr>
          <w:t xml:space="preserve">, s participací dvou oblastí vzdělávání, a sice potravinářství a chemie, jejichž </w:t>
        </w:r>
      </w:ins>
      <w:ins w:id="151" w:author="Michal Rouchal" w:date="2018-03-28T11:35:00Z">
        <w:r w:rsidR="003B2253">
          <w:rPr>
            <w:rFonts w:ascii="Calibri Light" w:hAnsi="Calibri Light"/>
          </w:rPr>
          <w:t xml:space="preserve">podíl činí 52%, resp. 48%. Podíl jednotlivých oblastí vzdělávání byl stanoven na základě </w:t>
        </w:r>
      </w:ins>
      <w:ins w:id="152" w:author="Michal Rouchal" w:date="2018-03-28T11:36:00Z">
        <w:r w:rsidR="003B2253">
          <w:rPr>
            <w:rFonts w:ascii="Calibri Light" w:hAnsi="Calibri Light"/>
          </w:rPr>
          <w:t>přiřazení</w:t>
        </w:r>
      </w:ins>
      <w:ins w:id="153" w:author="Michal Rouchal" w:date="2018-03-28T11:35:00Z">
        <w:r w:rsidR="003B2253">
          <w:rPr>
            <w:rFonts w:ascii="Calibri Light" w:hAnsi="Calibri Light"/>
          </w:rPr>
          <w:t xml:space="preserve"> </w:t>
        </w:r>
      </w:ins>
      <w:ins w:id="154" w:author="Michal Rouchal" w:date="2018-03-28T11:38:00Z">
        <w:r w:rsidR="003B2253">
          <w:rPr>
            <w:rFonts w:ascii="Calibri Light" w:hAnsi="Calibri Light"/>
          </w:rPr>
          <w:t xml:space="preserve">základního teoretického </w:t>
        </w:r>
      </w:ins>
      <w:ins w:id="155" w:author="Michal Rouchal" w:date="2018-03-28T11:35:00Z">
        <w:r w:rsidR="003B2253">
          <w:rPr>
            <w:rFonts w:ascii="Calibri Light" w:hAnsi="Calibri Light"/>
          </w:rPr>
          <w:t>předmět</w:t>
        </w:r>
      </w:ins>
      <w:ins w:id="156" w:author="Michal Rouchal" w:date="2018-03-28T11:37:00Z">
        <w:r w:rsidR="003B2253">
          <w:rPr>
            <w:rFonts w:ascii="Calibri Light" w:hAnsi="Calibri Light"/>
          </w:rPr>
          <w:t>u</w:t>
        </w:r>
      </w:ins>
      <w:ins w:id="157" w:author="Michal Rouchal" w:date="2018-03-28T11:35:00Z">
        <w:r w:rsidR="003B2253">
          <w:rPr>
            <w:rFonts w:ascii="Calibri Light" w:hAnsi="Calibri Light"/>
          </w:rPr>
          <w:t xml:space="preserve"> </w:t>
        </w:r>
      </w:ins>
      <w:ins w:id="158" w:author="Michal Rouchal" w:date="2018-03-28T11:37:00Z">
        <w:r w:rsidR="003B2253">
          <w:rPr>
            <w:rFonts w:ascii="Calibri Light" w:hAnsi="Calibri Light"/>
          </w:rPr>
          <w:t xml:space="preserve">a předmětů </w:t>
        </w:r>
      </w:ins>
      <w:ins w:id="159" w:author="Michal Rouchal" w:date="2018-03-28T11:39:00Z">
        <w:r w:rsidR="003B2253">
          <w:rPr>
            <w:rFonts w:ascii="Calibri Light" w:hAnsi="Calibri Light"/>
          </w:rPr>
          <w:t xml:space="preserve">profilujícího základu do jedné z oblastí vzdělávání, </w:t>
        </w:r>
      </w:ins>
      <w:ins w:id="160" w:author="Michal Rouchal" w:date="2018-03-28T11:41:00Z">
        <w:r w:rsidR="003B2253">
          <w:rPr>
            <w:rFonts w:ascii="Calibri Light" w:hAnsi="Calibri Light"/>
          </w:rPr>
          <w:t>načež</w:t>
        </w:r>
      </w:ins>
      <w:ins w:id="161" w:author="Michal Rouchal" w:date="2018-03-28T11:39:00Z">
        <w:r w:rsidR="003B2253">
          <w:rPr>
            <w:rFonts w:ascii="Calibri Light" w:hAnsi="Calibri Light"/>
          </w:rPr>
          <w:t xml:space="preserve"> byl proveden součet </w:t>
        </w:r>
      </w:ins>
      <w:ins w:id="162" w:author="Michal Rouchal" w:date="2018-03-28T11:40:00Z">
        <w:r w:rsidR="003B2253">
          <w:rPr>
            <w:rFonts w:ascii="Calibri Light" w:hAnsi="Calibri Light"/>
          </w:rPr>
          <w:t>počtu kreditů za jednotlivé předměty udělovaný pro předměty v dané oblasti</w:t>
        </w:r>
      </w:ins>
      <w:ins w:id="163" w:author="Michal Rouchal" w:date="2018-03-28T11:41:00Z">
        <w:r w:rsidR="003B2253">
          <w:rPr>
            <w:rFonts w:ascii="Calibri Light" w:hAnsi="Calibri Light"/>
          </w:rPr>
          <w:t xml:space="preserve"> a spočten podíl</w:t>
        </w:r>
      </w:ins>
      <w:ins w:id="164" w:author="Michal Rouchal" w:date="2018-03-28T11:44:00Z">
        <w:r w:rsidR="0047581C">
          <w:rPr>
            <w:rFonts w:ascii="Calibri Light" w:hAnsi="Calibri Light"/>
          </w:rPr>
          <w:t xml:space="preserve"> každé z oblastí vzdělávání</w:t>
        </w:r>
      </w:ins>
      <w:ins w:id="165" w:author="Michal Rouchal" w:date="2018-03-28T11:41:00Z">
        <w:r w:rsidR="003B2253">
          <w:rPr>
            <w:rFonts w:ascii="Calibri Light" w:hAnsi="Calibri Light"/>
          </w:rPr>
          <w:t>. Rozdělení předmětů do jednotlivých oblastí vzdělávání, počet kreditů</w:t>
        </w:r>
      </w:ins>
      <w:ins w:id="166" w:author="Michal Rouchal" w:date="2018-03-28T11:44:00Z">
        <w:r w:rsidR="0047581C">
          <w:rPr>
            <w:rFonts w:ascii="Calibri Light" w:hAnsi="Calibri Light"/>
          </w:rPr>
          <w:t xml:space="preserve"> za jednotlivé předměty, jakož i jejich suma, jsou uvedeny v</w:t>
        </w:r>
      </w:ins>
      <w:ins w:id="167" w:author="Michal Rouchal" w:date="2018-03-28T11:45:00Z">
        <w:r w:rsidR="0047581C">
          <w:rPr>
            <w:rFonts w:ascii="Calibri Light" w:hAnsi="Calibri Light"/>
          </w:rPr>
          <w:t> </w:t>
        </w:r>
      </w:ins>
      <w:ins w:id="168" w:author="Michal Rouchal" w:date="2018-03-28T11:44:00Z">
        <w:r w:rsidR="0047581C">
          <w:rPr>
            <w:rFonts w:ascii="Calibri Light" w:hAnsi="Calibri Light"/>
          </w:rPr>
          <w:t xml:space="preserve">Tabulce </w:t>
        </w:r>
      </w:ins>
      <w:ins w:id="169" w:author="Michal Rouchal" w:date="2018-03-28T11:45:00Z">
        <w:r w:rsidR="0047581C">
          <w:rPr>
            <w:rFonts w:ascii="Calibri Light" w:hAnsi="Calibri Light"/>
          </w:rPr>
          <w:t>1.</w:t>
        </w:r>
      </w:ins>
    </w:p>
    <w:p w14:paraId="585F5BC5" w14:textId="420D6133" w:rsidR="009A38F4" w:rsidRDefault="009A38F4" w:rsidP="00AD1FAB">
      <w:pPr>
        <w:jc w:val="both"/>
        <w:rPr>
          <w:ins w:id="170" w:author="Michal Rouchal" w:date="2018-04-03T15:27:00Z"/>
          <w:rFonts w:ascii="Calibri Light" w:hAnsi="Calibri Light"/>
        </w:rPr>
      </w:pPr>
      <w:ins w:id="171" w:author="Michal Rouchal" w:date="2018-04-03T15:43:00Z">
        <w:r>
          <w:rPr>
            <w:rFonts w:ascii="Calibri Light" w:hAnsi="Calibri Light"/>
          </w:rPr>
          <w:t xml:space="preserve">Tabulka 1. Rozdělení předmětů </w:t>
        </w:r>
      </w:ins>
      <w:ins w:id="172" w:author="Michal Rouchal" w:date="2018-04-03T15:45:00Z">
        <w:r>
          <w:rPr>
            <w:rFonts w:ascii="Calibri Light" w:hAnsi="Calibri Light"/>
          </w:rPr>
          <w:t xml:space="preserve">ZT a PZ </w:t>
        </w:r>
      </w:ins>
      <w:ins w:id="173" w:author="Michal Rouchal" w:date="2018-04-03T15:43:00Z">
        <w:r>
          <w:rPr>
            <w:rFonts w:ascii="Calibri Light" w:hAnsi="Calibri Light"/>
          </w:rPr>
          <w:t xml:space="preserve">do oblastí vzdělávání </w:t>
        </w:r>
      </w:ins>
      <w:ins w:id="174" w:author="Michal Rouchal" w:date="2018-04-03T15:45:00Z">
        <w:r>
          <w:rPr>
            <w:rFonts w:ascii="Calibri Light" w:hAnsi="Calibri Light"/>
          </w:rPr>
          <w:t>a určení zastoupení jednotlivých oblastí.</w:t>
        </w:r>
      </w:ins>
    </w:p>
    <w:tbl>
      <w:tblPr>
        <w:tblStyle w:val="Mkatabulky"/>
        <w:tblW w:w="0" w:type="auto"/>
        <w:tblLayout w:type="fixed"/>
        <w:tblLook w:val="04A0" w:firstRow="1" w:lastRow="0" w:firstColumn="1" w:lastColumn="0" w:noHBand="0" w:noVBand="1"/>
        <w:tblPrChange w:id="175" w:author="Michal Rouchal" w:date="2018-04-03T15:40:00Z">
          <w:tblPr>
            <w:tblStyle w:val="Mkatabulky"/>
            <w:tblW w:w="0" w:type="auto"/>
            <w:tblLook w:val="04A0" w:firstRow="1" w:lastRow="0" w:firstColumn="1" w:lastColumn="0" w:noHBand="0" w:noVBand="1"/>
          </w:tblPr>
        </w:tblPrChange>
      </w:tblPr>
      <w:tblGrid>
        <w:gridCol w:w="3227"/>
        <w:gridCol w:w="1276"/>
        <w:gridCol w:w="236"/>
        <w:gridCol w:w="3166"/>
        <w:gridCol w:w="1307"/>
        <w:tblGridChange w:id="176">
          <w:tblGrid>
            <w:gridCol w:w="3227"/>
            <w:gridCol w:w="142"/>
            <w:gridCol w:w="1275"/>
            <w:gridCol w:w="284"/>
            <w:gridCol w:w="2977"/>
            <w:gridCol w:w="1307"/>
          </w:tblGrid>
        </w:tblGridChange>
      </w:tblGrid>
      <w:tr w:rsidR="0028785F" w14:paraId="4A3AAE08" w14:textId="77777777" w:rsidTr="009A38F4">
        <w:trPr>
          <w:ins w:id="177" w:author="Michal Rouchal" w:date="2018-04-03T15:29:00Z"/>
        </w:trPr>
        <w:tc>
          <w:tcPr>
            <w:tcW w:w="4503" w:type="dxa"/>
            <w:gridSpan w:val="2"/>
            <w:tcBorders>
              <w:top w:val="nil"/>
              <w:left w:val="nil"/>
              <w:bottom w:val="nil"/>
              <w:right w:val="nil"/>
            </w:tcBorders>
            <w:tcPrChange w:id="178" w:author="Michal Rouchal" w:date="2018-04-03T15:40:00Z">
              <w:tcPr>
                <w:tcW w:w="4644" w:type="dxa"/>
                <w:gridSpan w:val="3"/>
              </w:tcPr>
            </w:tcPrChange>
          </w:tcPr>
          <w:p w14:paraId="0159D91E" w14:textId="01FF9B9C" w:rsidR="0028785F" w:rsidRPr="0028785F" w:rsidRDefault="0028785F">
            <w:pPr>
              <w:spacing w:before="100" w:beforeAutospacing="1" w:after="100" w:afterAutospacing="1"/>
              <w:jc w:val="center"/>
              <w:rPr>
                <w:ins w:id="179" w:author="Michal Rouchal" w:date="2018-04-03T15:29:00Z"/>
                <w:rFonts w:ascii="Calibri Light" w:hAnsi="Calibri Light"/>
                <w:b/>
                <w:rPrChange w:id="180" w:author="Michal Rouchal" w:date="2018-04-03T15:32:00Z">
                  <w:rPr>
                    <w:ins w:id="181" w:author="Michal Rouchal" w:date="2018-04-03T15:29:00Z"/>
                    <w:rFonts w:ascii="Calibri Light" w:hAnsi="Calibri Light"/>
                  </w:rPr>
                </w:rPrChange>
              </w:rPr>
              <w:pPrChange w:id="182" w:author="Michal Rouchal" w:date="2018-04-03T15:32:00Z">
                <w:pPr>
                  <w:spacing w:before="100" w:beforeAutospacing="1" w:after="100" w:afterAutospacing="1"/>
                  <w:jc w:val="both"/>
                </w:pPr>
              </w:pPrChange>
            </w:pPr>
            <w:ins w:id="183" w:author="Michal Rouchal" w:date="2018-04-03T15:31:00Z">
              <w:r w:rsidRPr="0028785F">
                <w:rPr>
                  <w:rFonts w:ascii="Calibri Light" w:hAnsi="Calibri Light"/>
                  <w:b/>
                  <w:rPrChange w:id="184" w:author="Michal Rouchal" w:date="2018-04-03T15:32:00Z">
                    <w:rPr>
                      <w:rFonts w:ascii="Calibri Light" w:hAnsi="Calibri Light"/>
                    </w:rPr>
                  </w:rPrChange>
                </w:rPr>
                <w:t>Oblast vzdělávání potravinářství</w:t>
              </w:r>
            </w:ins>
          </w:p>
        </w:tc>
        <w:tc>
          <w:tcPr>
            <w:tcW w:w="236" w:type="dxa"/>
            <w:tcBorders>
              <w:top w:val="nil"/>
              <w:left w:val="nil"/>
              <w:bottom w:val="nil"/>
              <w:right w:val="nil"/>
            </w:tcBorders>
            <w:tcPrChange w:id="185" w:author="Michal Rouchal" w:date="2018-04-03T15:40:00Z">
              <w:tcPr>
                <w:tcW w:w="284" w:type="dxa"/>
              </w:tcPr>
            </w:tcPrChange>
          </w:tcPr>
          <w:p w14:paraId="6EEB020D" w14:textId="77777777" w:rsidR="0028785F" w:rsidRPr="0028785F" w:rsidRDefault="0028785F">
            <w:pPr>
              <w:spacing w:before="100" w:beforeAutospacing="1" w:after="100" w:afterAutospacing="1"/>
              <w:jc w:val="center"/>
              <w:rPr>
                <w:ins w:id="186" w:author="Michal Rouchal" w:date="2018-04-03T15:29:00Z"/>
                <w:rFonts w:ascii="Calibri Light" w:hAnsi="Calibri Light"/>
                <w:b/>
                <w:rPrChange w:id="187" w:author="Michal Rouchal" w:date="2018-04-03T15:32:00Z">
                  <w:rPr>
                    <w:ins w:id="188" w:author="Michal Rouchal" w:date="2018-04-03T15:29:00Z"/>
                    <w:rFonts w:ascii="Calibri Light" w:hAnsi="Calibri Light"/>
                  </w:rPr>
                </w:rPrChange>
              </w:rPr>
              <w:pPrChange w:id="189" w:author="Michal Rouchal" w:date="2018-04-03T15:32:00Z">
                <w:pPr>
                  <w:spacing w:before="100" w:beforeAutospacing="1" w:after="100" w:afterAutospacing="1"/>
                  <w:jc w:val="both"/>
                </w:pPr>
              </w:pPrChange>
            </w:pPr>
          </w:p>
        </w:tc>
        <w:tc>
          <w:tcPr>
            <w:tcW w:w="4473" w:type="dxa"/>
            <w:gridSpan w:val="2"/>
            <w:tcBorders>
              <w:top w:val="nil"/>
              <w:left w:val="nil"/>
              <w:bottom w:val="nil"/>
              <w:right w:val="nil"/>
            </w:tcBorders>
            <w:tcPrChange w:id="190" w:author="Michal Rouchal" w:date="2018-04-03T15:40:00Z">
              <w:tcPr>
                <w:tcW w:w="4284" w:type="dxa"/>
                <w:gridSpan w:val="2"/>
              </w:tcPr>
            </w:tcPrChange>
          </w:tcPr>
          <w:p w14:paraId="3BE7E4A0" w14:textId="4601506A" w:rsidR="0028785F" w:rsidRPr="0028785F" w:rsidRDefault="0028785F">
            <w:pPr>
              <w:spacing w:before="100" w:beforeAutospacing="1" w:after="100" w:afterAutospacing="1"/>
              <w:jc w:val="center"/>
              <w:rPr>
                <w:ins w:id="191" w:author="Michal Rouchal" w:date="2018-04-03T15:29:00Z"/>
                <w:rFonts w:ascii="Calibri Light" w:hAnsi="Calibri Light"/>
                <w:b/>
                <w:rPrChange w:id="192" w:author="Michal Rouchal" w:date="2018-04-03T15:32:00Z">
                  <w:rPr>
                    <w:ins w:id="193" w:author="Michal Rouchal" w:date="2018-04-03T15:29:00Z"/>
                    <w:rFonts w:ascii="Calibri Light" w:hAnsi="Calibri Light"/>
                  </w:rPr>
                </w:rPrChange>
              </w:rPr>
              <w:pPrChange w:id="194" w:author="Michal Rouchal" w:date="2018-04-03T15:32:00Z">
                <w:pPr>
                  <w:spacing w:before="100" w:beforeAutospacing="1" w:after="100" w:afterAutospacing="1"/>
                  <w:jc w:val="both"/>
                </w:pPr>
              </w:pPrChange>
            </w:pPr>
            <w:ins w:id="195" w:author="Michal Rouchal" w:date="2018-04-03T15:31:00Z">
              <w:r w:rsidRPr="0028785F">
                <w:rPr>
                  <w:rFonts w:ascii="Calibri Light" w:hAnsi="Calibri Light"/>
                  <w:b/>
                  <w:rPrChange w:id="196" w:author="Michal Rouchal" w:date="2018-04-03T15:32:00Z">
                    <w:rPr>
                      <w:rFonts w:ascii="Calibri Light" w:hAnsi="Calibri Light"/>
                    </w:rPr>
                  </w:rPrChange>
                </w:rPr>
                <w:t>Oblast vzdělávání chemie</w:t>
              </w:r>
            </w:ins>
          </w:p>
        </w:tc>
      </w:tr>
      <w:tr w:rsidR="009A38F4" w14:paraId="0B3055C6" w14:textId="77777777" w:rsidTr="009A38F4">
        <w:trPr>
          <w:ins w:id="197" w:author="Michal Rouchal" w:date="2018-04-03T15:29:00Z"/>
        </w:trPr>
        <w:tc>
          <w:tcPr>
            <w:tcW w:w="3227" w:type="dxa"/>
            <w:tcBorders>
              <w:top w:val="nil"/>
              <w:left w:val="nil"/>
              <w:bottom w:val="single" w:sz="12" w:space="0" w:color="auto"/>
              <w:right w:val="nil"/>
            </w:tcBorders>
            <w:tcPrChange w:id="198" w:author="Michal Rouchal" w:date="2018-04-03T15:40:00Z">
              <w:tcPr>
                <w:tcW w:w="3369" w:type="dxa"/>
                <w:gridSpan w:val="2"/>
              </w:tcPr>
            </w:tcPrChange>
          </w:tcPr>
          <w:p w14:paraId="483355ED" w14:textId="3B76DAD0" w:rsidR="0028785F" w:rsidRPr="0028785F" w:rsidRDefault="0028785F">
            <w:pPr>
              <w:spacing w:before="100" w:beforeAutospacing="1" w:after="100" w:afterAutospacing="1"/>
              <w:jc w:val="center"/>
              <w:rPr>
                <w:ins w:id="199" w:author="Michal Rouchal" w:date="2018-04-03T15:29:00Z"/>
                <w:rFonts w:ascii="Calibri Light" w:hAnsi="Calibri Light"/>
                <w:b/>
                <w:rPrChange w:id="200" w:author="Michal Rouchal" w:date="2018-04-03T15:32:00Z">
                  <w:rPr>
                    <w:ins w:id="201" w:author="Michal Rouchal" w:date="2018-04-03T15:29:00Z"/>
                    <w:rFonts w:ascii="Calibri Light" w:hAnsi="Calibri Light"/>
                  </w:rPr>
                </w:rPrChange>
              </w:rPr>
              <w:pPrChange w:id="202" w:author="Michal Rouchal" w:date="2018-04-03T15:32:00Z">
                <w:pPr>
                  <w:spacing w:before="100" w:beforeAutospacing="1" w:after="100" w:afterAutospacing="1"/>
                  <w:jc w:val="both"/>
                </w:pPr>
              </w:pPrChange>
            </w:pPr>
            <w:ins w:id="203" w:author="Michal Rouchal" w:date="2018-04-03T15:31:00Z">
              <w:r w:rsidRPr="0028785F">
                <w:rPr>
                  <w:rFonts w:ascii="Calibri Light" w:hAnsi="Calibri Light"/>
                  <w:b/>
                  <w:rPrChange w:id="204" w:author="Michal Rouchal" w:date="2018-04-03T15:32:00Z">
                    <w:rPr>
                      <w:rFonts w:ascii="Calibri Light" w:hAnsi="Calibri Light"/>
                    </w:rPr>
                  </w:rPrChange>
                </w:rPr>
                <w:t>Název předmětu</w:t>
              </w:r>
            </w:ins>
          </w:p>
        </w:tc>
        <w:tc>
          <w:tcPr>
            <w:tcW w:w="1276" w:type="dxa"/>
            <w:tcBorders>
              <w:top w:val="nil"/>
              <w:left w:val="nil"/>
              <w:bottom w:val="single" w:sz="12" w:space="0" w:color="auto"/>
              <w:right w:val="nil"/>
            </w:tcBorders>
            <w:tcPrChange w:id="205" w:author="Michal Rouchal" w:date="2018-04-03T15:40:00Z">
              <w:tcPr>
                <w:tcW w:w="1275" w:type="dxa"/>
              </w:tcPr>
            </w:tcPrChange>
          </w:tcPr>
          <w:p w14:paraId="747449F3" w14:textId="59B5220C" w:rsidR="0028785F" w:rsidRPr="0028785F" w:rsidRDefault="0028785F">
            <w:pPr>
              <w:spacing w:before="100" w:beforeAutospacing="1" w:after="100" w:afterAutospacing="1"/>
              <w:jc w:val="center"/>
              <w:rPr>
                <w:ins w:id="206" w:author="Michal Rouchal" w:date="2018-04-03T15:29:00Z"/>
                <w:rFonts w:ascii="Calibri Light" w:hAnsi="Calibri Light"/>
                <w:b/>
                <w:rPrChange w:id="207" w:author="Michal Rouchal" w:date="2018-04-03T15:32:00Z">
                  <w:rPr>
                    <w:ins w:id="208" w:author="Michal Rouchal" w:date="2018-04-03T15:29:00Z"/>
                    <w:rFonts w:ascii="Calibri Light" w:hAnsi="Calibri Light"/>
                  </w:rPr>
                </w:rPrChange>
              </w:rPr>
              <w:pPrChange w:id="209" w:author="Michal Rouchal" w:date="2018-04-03T15:32:00Z">
                <w:pPr>
                  <w:spacing w:before="100" w:beforeAutospacing="1" w:after="100" w:afterAutospacing="1"/>
                  <w:jc w:val="both"/>
                </w:pPr>
              </w:pPrChange>
            </w:pPr>
            <w:ins w:id="210" w:author="Michal Rouchal" w:date="2018-04-03T15:31:00Z">
              <w:r w:rsidRPr="0028785F">
                <w:rPr>
                  <w:rFonts w:ascii="Calibri Light" w:hAnsi="Calibri Light"/>
                  <w:b/>
                  <w:rPrChange w:id="211" w:author="Michal Rouchal" w:date="2018-04-03T15:32:00Z">
                    <w:rPr>
                      <w:rFonts w:ascii="Calibri Light" w:hAnsi="Calibri Light"/>
                    </w:rPr>
                  </w:rPrChange>
                </w:rPr>
                <w:t>Počet kreditů</w:t>
              </w:r>
            </w:ins>
          </w:p>
        </w:tc>
        <w:tc>
          <w:tcPr>
            <w:tcW w:w="236" w:type="dxa"/>
            <w:tcBorders>
              <w:top w:val="nil"/>
              <w:left w:val="nil"/>
              <w:bottom w:val="single" w:sz="12" w:space="0" w:color="auto"/>
              <w:right w:val="nil"/>
            </w:tcBorders>
            <w:tcPrChange w:id="212" w:author="Michal Rouchal" w:date="2018-04-03T15:40:00Z">
              <w:tcPr>
                <w:tcW w:w="284" w:type="dxa"/>
              </w:tcPr>
            </w:tcPrChange>
          </w:tcPr>
          <w:p w14:paraId="2C45DBDA" w14:textId="77777777" w:rsidR="0028785F" w:rsidRPr="0028785F" w:rsidRDefault="0028785F">
            <w:pPr>
              <w:spacing w:before="100" w:beforeAutospacing="1" w:after="100" w:afterAutospacing="1"/>
              <w:jc w:val="center"/>
              <w:rPr>
                <w:ins w:id="213" w:author="Michal Rouchal" w:date="2018-04-03T15:29:00Z"/>
                <w:rFonts w:ascii="Calibri Light" w:hAnsi="Calibri Light"/>
                <w:b/>
                <w:rPrChange w:id="214" w:author="Michal Rouchal" w:date="2018-04-03T15:32:00Z">
                  <w:rPr>
                    <w:ins w:id="215" w:author="Michal Rouchal" w:date="2018-04-03T15:29:00Z"/>
                    <w:rFonts w:ascii="Calibri Light" w:hAnsi="Calibri Light"/>
                  </w:rPr>
                </w:rPrChange>
              </w:rPr>
              <w:pPrChange w:id="216" w:author="Michal Rouchal" w:date="2018-04-03T15:32:00Z">
                <w:pPr>
                  <w:spacing w:before="100" w:beforeAutospacing="1" w:after="100" w:afterAutospacing="1"/>
                  <w:jc w:val="both"/>
                </w:pPr>
              </w:pPrChange>
            </w:pPr>
          </w:p>
        </w:tc>
        <w:tc>
          <w:tcPr>
            <w:tcW w:w="3166" w:type="dxa"/>
            <w:tcBorders>
              <w:top w:val="nil"/>
              <w:left w:val="nil"/>
              <w:bottom w:val="single" w:sz="12" w:space="0" w:color="auto"/>
              <w:right w:val="nil"/>
            </w:tcBorders>
            <w:tcPrChange w:id="217" w:author="Michal Rouchal" w:date="2018-04-03T15:40:00Z">
              <w:tcPr>
                <w:tcW w:w="2977" w:type="dxa"/>
              </w:tcPr>
            </w:tcPrChange>
          </w:tcPr>
          <w:p w14:paraId="0F0FF551" w14:textId="14E800F3" w:rsidR="0028785F" w:rsidRPr="0028785F" w:rsidRDefault="0028785F">
            <w:pPr>
              <w:spacing w:before="100" w:beforeAutospacing="1" w:after="100" w:afterAutospacing="1"/>
              <w:jc w:val="center"/>
              <w:rPr>
                <w:ins w:id="218" w:author="Michal Rouchal" w:date="2018-04-03T15:29:00Z"/>
                <w:rFonts w:ascii="Calibri Light" w:hAnsi="Calibri Light"/>
                <w:b/>
                <w:rPrChange w:id="219" w:author="Michal Rouchal" w:date="2018-04-03T15:32:00Z">
                  <w:rPr>
                    <w:ins w:id="220" w:author="Michal Rouchal" w:date="2018-04-03T15:29:00Z"/>
                    <w:rFonts w:ascii="Calibri Light" w:hAnsi="Calibri Light"/>
                  </w:rPr>
                </w:rPrChange>
              </w:rPr>
              <w:pPrChange w:id="221" w:author="Michal Rouchal" w:date="2018-04-03T15:32:00Z">
                <w:pPr>
                  <w:spacing w:before="100" w:beforeAutospacing="1" w:after="100" w:afterAutospacing="1"/>
                  <w:jc w:val="both"/>
                </w:pPr>
              </w:pPrChange>
            </w:pPr>
            <w:ins w:id="222" w:author="Michal Rouchal" w:date="2018-04-03T15:31:00Z">
              <w:r w:rsidRPr="0028785F">
                <w:rPr>
                  <w:rFonts w:ascii="Calibri Light" w:hAnsi="Calibri Light"/>
                  <w:b/>
                  <w:rPrChange w:id="223" w:author="Michal Rouchal" w:date="2018-04-03T15:32:00Z">
                    <w:rPr>
                      <w:rFonts w:ascii="Calibri Light" w:hAnsi="Calibri Light"/>
                    </w:rPr>
                  </w:rPrChange>
                </w:rPr>
                <w:t>Název předmětu</w:t>
              </w:r>
            </w:ins>
          </w:p>
        </w:tc>
        <w:tc>
          <w:tcPr>
            <w:tcW w:w="1307" w:type="dxa"/>
            <w:tcBorders>
              <w:top w:val="nil"/>
              <w:left w:val="nil"/>
              <w:bottom w:val="single" w:sz="12" w:space="0" w:color="auto"/>
              <w:right w:val="nil"/>
            </w:tcBorders>
            <w:tcPrChange w:id="224" w:author="Michal Rouchal" w:date="2018-04-03T15:40:00Z">
              <w:tcPr>
                <w:tcW w:w="1307" w:type="dxa"/>
              </w:tcPr>
            </w:tcPrChange>
          </w:tcPr>
          <w:p w14:paraId="7242E3F6" w14:textId="237934E8" w:rsidR="0028785F" w:rsidRPr="0028785F" w:rsidRDefault="0028785F">
            <w:pPr>
              <w:spacing w:before="100" w:beforeAutospacing="1" w:after="100" w:afterAutospacing="1"/>
              <w:jc w:val="center"/>
              <w:rPr>
                <w:ins w:id="225" w:author="Michal Rouchal" w:date="2018-04-03T15:29:00Z"/>
                <w:rFonts w:ascii="Calibri Light" w:hAnsi="Calibri Light"/>
                <w:b/>
                <w:rPrChange w:id="226" w:author="Michal Rouchal" w:date="2018-04-03T15:32:00Z">
                  <w:rPr>
                    <w:ins w:id="227" w:author="Michal Rouchal" w:date="2018-04-03T15:29:00Z"/>
                    <w:rFonts w:ascii="Calibri Light" w:hAnsi="Calibri Light"/>
                  </w:rPr>
                </w:rPrChange>
              </w:rPr>
              <w:pPrChange w:id="228" w:author="Michal Rouchal" w:date="2018-04-03T15:32:00Z">
                <w:pPr>
                  <w:spacing w:before="100" w:beforeAutospacing="1" w:after="100" w:afterAutospacing="1"/>
                  <w:jc w:val="both"/>
                </w:pPr>
              </w:pPrChange>
            </w:pPr>
            <w:ins w:id="229" w:author="Michal Rouchal" w:date="2018-04-03T15:31:00Z">
              <w:r w:rsidRPr="0028785F">
                <w:rPr>
                  <w:rFonts w:ascii="Calibri Light" w:hAnsi="Calibri Light"/>
                  <w:b/>
                  <w:rPrChange w:id="230" w:author="Michal Rouchal" w:date="2018-04-03T15:32:00Z">
                    <w:rPr>
                      <w:rFonts w:ascii="Calibri Light" w:hAnsi="Calibri Light"/>
                    </w:rPr>
                  </w:rPrChange>
                </w:rPr>
                <w:t>Počet kreditů</w:t>
              </w:r>
            </w:ins>
          </w:p>
        </w:tc>
      </w:tr>
      <w:tr w:rsidR="009A38F4" w14:paraId="49CE2FE1" w14:textId="77777777" w:rsidTr="009A38F4">
        <w:trPr>
          <w:ins w:id="231" w:author="Michal Rouchal" w:date="2018-04-03T15:29:00Z"/>
        </w:trPr>
        <w:tc>
          <w:tcPr>
            <w:tcW w:w="3227" w:type="dxa"/>
            <w:tcBorders>
              <w:top w:val="single" w:sz="12" w:space="0" w:color="auto"/>
              <w:left w:val="nil"/>
              <w:bottom w:val="nil"/>
              <w:right w:val="nil"/>
            </w:tcBorders>
            <w:vAlign w:val="center"/>
            <w:tcPrChange w:id="232" w:author="Michal Rouchal" w:date="2018-04-03T15:40:00Z">
              <w:tcPr>
                <w:tcW w:w="3227" w:type="dxa"/>
                <w:vAlign w:val="center"/>
              </w:tcPr>
            </w:tcPrChange>
          </w:tcPr>
          <w:p w14:paraId="585734B7" w14:textId="33F9672D" w:rsidR="0028785F" w:rsidRDefault="0028785F">
            <w:pPr>
              <w:spacing w:before="100" w:beforeAutospacing="1" w:after="100" w:afterAutospacing="1"/>
              <w:rPr>
                <w:ins w:id="233" w:author="Michal Rouchal" w:date="2018-04-03T15:29:00Z"/>
                <w:rFonts w:ascii="Calibri Light" w:hAnsi="Calibri Light"/>
              </w:rPr>
              <w:pPrChange w:id="234" w:author="Michal Rouchal" w:date="2018-04-03T15:38:00Z">
                <w:pPr>
                  <w:spacing w:before="100" w:beforeAutospacing="1" w:after="100" w:afterAutospacing="1"/>
                  <w:jc w:val="both"/>
                </w:pPr>
              </w:pPrChange>
            </w:pPr>
            <w:ins w:id="235" w:author="Michal Rouchal" w:date="2018-04-03T15:32:00Z">
              <w:r>
                <w:rPr>
                  <w:rFonts w:ascii="Calibri Light" w:hAnsi="Calibri Light"/>
                </w:rPr>
                <w:t>Chemie potravin II</w:t>
              </w:r>
            </w:ins>
          </w:p>
        </w:tc>
        <w:tc>
          <w:tcPr>
            <w:tcW w:w="1276" w:type="dxa"/>
            <w:tcBorders>
              <w:top w:val="single" w:sz="12" w:space="0" w:color="auto"/>
              <w:left w:val="nil"/>
              <w:bottom w:val="nil"/>
              <w:right w:val="nil"/>
            </w:tcBorders>
            <w:vAlign w:val="center"/>
            <w:tcPrChange w:id="236" w:author="Michal Rouchal" w:date="2018-04-03T15:40:00Z">
              <w:tcPr>
                <w:tcW w:w="1417" w:type="dxa"/>
                <w:gridSpan w:val="2"/>
                <w:vAlign w:val="center"/>
              </w:tcPr>
            </w:tcPrChange>
          </w:tcPr>
          <w:p w14:paraId="248E3BA1" w14:textId="01F7F508" w:rsidR="0028785F" w:rsidRDefault="0028785F">
            <w:pPr>
              <w:spacing w:before="100" w:beforeAutospacing="1" w:after="100" w:afterAutospacing="1"/>
              <w:jc w:val="center"/>
              <w:rPr>
                <w:ins w:id="237" w:author="Michal Rouchal" w:date="2018-04-03T15:29:00Z"/>
                <w:rFonts w:ascii="Calibri Light" w:hAnsi="Calibri Light"/>
              </w:rPr>
              <w:pPrChange w:id="238" w:author="Michal Rouchal" w:date="2018-04-03T15:39:00Z">
                <w:pPr>
                  <w:spacing w:before="100" w:beforeAutospacing="1" w:after="100" w:afterAutospacing="1"/>
                  <w:jc w:val="both"/>
                </w:pPr>
              </w:pPrChange>
            </w:pPr>
            <w:ins w:id="239" w:author="Michal Rouchal" w:date="2018-04-03T15:33:00Z">
              <w:r>
                <w:rPr>
                  <w:rFonts w:ascii="Calibri Light" w:hAnsi="Calibri Light"/>
                </w:rPr>
                <w:t>4</w:t>
              </w:r>
            </w:ins>
          </w:p>
        </w:tc>
        <w:tc>
          <w:tcPr>
            <w:tcW w:w="236" w:type="dxa"/>
            <w:tcBorders>
              <w:top w:val="single" w:sz="12" w:space="0" w:color="auto"/>
              <w:left w:val="nil"/>
              <w:bottom w:val="nil"/>
              <w:right w:val="nil"/>
            </w:tcBorders>
            <w:vAlign w:val="center"/>
            <w:tcPrChange w:id="240" w:author="Michal Rouchal" w:date="2018-04-03T15:40:00Z">
              <w:tcPr>
                <w:tcW w:w="284" w:type="dxa"/>
                <w:vAlign w:val="center"/>
              </w:tcPr>
            </w:tcPrChange>
          </w:tcPr>
          <w:p w14:paraId="7F925F95" w14:textId="77777777" w:rsidR="0028785F" w:rsidRDefault="0028785F">
            <w:pPr>
              <w:spacing w:before="100" w:beforeAutospacing="1" w:after="100" w:afterAutospacing="1"/>
              <w:rPr>
                <w:ins w:id="241" w:author="Michal Rouchal" w:date="2018-04-03T15:29:00Z"/>
                <w:rFonts w:ascii="Calibri Light" w:hAnsi="Calibri Light"/>
              </w:rPr>
              <w:pPrChange w:id="242" w:author="Michal Rouchal" w:date="2018-04-03T15:38:00Z">
                <w:pPr>
                  <w:spacing w:before="100" w:beforeAutospacing="1" w:after="100" w:afterAutospacing="1"/>
                  <w:jc w:val="both"/>
                </w:pPr>
              </w:pPrChange>
            </w:pPr>
          </w:p>
        </w:tc>
        <w:tc>
          <w:tcPr>
            <w:tcW w:w="3166" w:type="dxa"/>
            <w:tcBorders>
              <w:top w:val="single" w:sz="12" w:space="0" w:color="auto"/>
              <w:left w:val="nil"/>
              <w:bottom w:val="nil"/>
              <w:right w:val="nil"/>
            </w:tcBorders>
            <w:vAlign w:val="center"/>
            <w:tcPrChange w:id="243" w:author="Michal Rouchal" w:date="2018-04-03T15:40:00Z">
              <w:tcPr>
                <w:tcW w:w="2977" w:type="dxa"/>
                <w:vAlign w:val="center"/>
              </w:tcPr>
            </w:tcPrChange>
          </w:tcPr>
          <w:p w14:paraId="2D69DE00" w14:textId="207FD28E" w:rsidR="0028785F" w:rsidRDefault="0028785F">
            <w:pPr>
              <w:spacing w:before="100" w:beforeAutospacing="1" w:after="100" w:afterAutospacing="1"/>
              <w:rPr>
                <w:ins w:id="244" w:author="Michal Rouchal" w:date="2018-04-03T15:29:00Z"/>
                <w:rFonts w:ascii="Calibri Light" w:hAnsi="Calibri Light"/>
              </w:rPr>
              <w:pPrChange w:id="245" w:author="Michal Rouchal" w:date="2018-04-03T15:38:00Z">
                <w:pPr>
                  <w:spacing w:before="100" w:beforeAutospacing="1" w:after="100" w:afterAutospacing="1"/>
                  <w:jc w:val="both"/>
                </w:pPr>
              </w:pPrChange>
            </w:pPr>
            <w:ins w:id="246" w:author="Michal Rouchal" w:date="2018-04-03T15:33:00Z">
              <w:r>
                <w:rPr>
                  <w:rFonts w:ascii="Calibri Light" w:hAnsi="Calibri Light"/>
                </w:rPr>
                <w:t>Teorie a metody strukturní analýzy</w:t>
              </w:r>
            </w:ins>
          </w:p>
        </w:tc>
        <w:tc>
          <w:tcPr>
            <w:tcW w:w="1307" w:type="dxa"/>
            <w:tcBorders>
              <w:top w:val="single" w:sz="12" w:space="0" w:color="auto"/>
              <w:left w:val="nil"/>
              <w:bottom w:val="nil"/>
              <w:right w:val="nil"/>
            </w:tcBorders>
            <w:vAlign w:val="center"/>
            <w:tcPrChange w:id="247" w:author="Michal Rouchal" w:date="2018-04-03T15:40:00Z">
              <w:tcPr>
                <w:tcW w:w="1307" w:type="dxa"/>
                <w:vAlign w:val="center"/>
              </w:tcPr>
            </w:tcPrChange>
          </w:tcPr>
          <w:p w14:paraId="51767E0A" w14:textId="62BD503A" w:rsidR="0028785F" w:rsidRDefault="0028785F">
            <w:pPr>
              <w:spacing w:before="100" w:beforeAutospacing="1" w:after="100" w:afterAutospacing="1"/>
              <w:jc w:val="center"/>
              <w:rPr>
                <w:ins w:id="248" w:author="Michal Rouchal" w:date="2018-04-03T15:29:00Z"/>
                <w:rFonts w:ascii="Calibri Light" w:hAnsi="Calibri Light"/>
              </w:rPr>
              <w:pPrChange w:id="249" w:author="Michal Rouchal" w:date="2018-04-03T15:39:00Z">
                <w:pPr>
                  <w:spacing w:before="100" w:beforeAutospacing="1" w:after="100" w:afterAutospacing="1"/>
                  <w:jc w:val="both"/>
                </w:pPr>
              </w:pPrChange>
            </w:pPr>
            <w:ins w:id="250" w:author="Michal Rouchal" w:date="2018-04-03T15:33:00Z">
              <w:r>
                <w:rPr>
                  <w:rFonts w:ascii="Calibri Light" w:hAnsi="Calibri Light"/>
                </w:rPr>
                <w:t>4</w:t>
              </w:r>
            </w:ins>
          </w:p>
        </w:tc>
      </w:tr>
      <w:tr w:rsidR="009A38F4" w14:paraId="6B23CCF6" w14:textId="77777777" w:rsidTr="009A38F4">
        <w:trPr>
          <w:ins w:id="251" w:author="Michal Rouchal" w:date="2018-04-03T15:29:00Z"/>
        </w:trPr>
        <w:tc>
          <w:tcPr>
            <w:tcW w:w="3227" w:type="dxa"/>
            <w:tcBorders>
              <w:top w:val="nil"/>
              <w:left w:val="nil"/>
              <w:bottom w:val="nil"/>
              <w:right w:val="nil"/>
            </w:tcBorders>
            <w:vAlign w:val="center"/>
            <w:tcPrChange w:id="252" w:author="Michal Rouchal" w:date="2018-04-03T15:40:00Z">
              <w:tcPr>
                <w:tcW w:w="3227" w:type="dxa"/>
                <w:vAlign w:val="center"/>
              </w:tcPr>
            </w:tcPrChange>
          </w:tcPr>
          <w:p w14:paraId="060FBA4F" w14:textId="13BBAC39" w:rsidR="0028785F" w:rsidRDefault="0028785F">
            <w:pPr>
              <w:spacing w:before="100" w:beforeAutospacing="1" w:after="100" w:afterAutospacing="1"/>
              <w:rPr>
                <w:ins w:id="253" w:author="Michal Rouchal" w:date="2018-04-03T15:29:00Z"/>
                <w:rFonts w:ascii="Calibri Light" w:hAnsi="Calibri Light"/>
              </w:rPr>
              <w:pPrChange w:id="254" w:author="Michal Rouchal" w:date="2018-04-03T15:38:00Z">
                <w:pPr>
                  <w:spacing w:before="100" w:beforeAutospacing="1" w:after="100" w:afterAutospacing="1"/>
                  <w:jc w:val="both"/>
                </w:pPr>
              </w:pPrChange>
            </w:pPr>
            <w:ins w:id="255" w:author="Michal Rouchal" w:date="2018-04-03T15:33:00Z">
              <w:r>
                <w:rPr>
                  <w:rFonts w:ascii="Calibri Light" w:hAnsi="Calibri Light"/>
                </w:rPr>
                <w:t>Analýza a hodnocení potravin</w:t>
              </w:r>
            </w:ins>
          </w:p>
        </w:tc>
        <w:tc>
          <w:tcPr>
            <w:tcW w:w="1276" w:type="dxa"/>
            <w:tcBorders>
              <w:top w:val="nil"/>
              <w:left w:val="nil"/>
              <w:bottom w:val="nil"/>
              <w:right w:val="nil"/>
            </w:tcBorders>
            <w:vAlign w:val="center"/>
            <w:tcPrChange w:id="256" w:author="Michal Rouchal" w:date="2018-04-03T15:40:00Z">
              <w:tcPr>
                <w:tcW w:w="1417" w:type="dxa"/>
                <w:gridSpan w:val="2"/>
                <w:vAlign w:val="center"/>
              </w:tcPr>
            </w:tcPrChange>
          </w:tcPr>
          <w:p w14:paraId="246B2DEF" w14:textId="21CAB072" w:rsidR="0028785F" w:rsidRDefault="0028785F">
            <w:pPr>
              <w:spacing w:before="100" w:beforeAutospacing="1" w:after="100" w:afterAutospacing="1"/>
              <w:jc w:val="center"/>
              <w:rPr>
                <w:ins w:id="257" w:author="Michal Rouchal" w:date="2018-04-03T15:29:00Z"/>
                <w:rFonts w:ascii="Calibri Light" w:hAnsi="Calibri Light"/>
              </w:rPr>
              <w:pPrChange w:id="258" w:author="Michal Rouchal" w:date="2018-04-03T15:39:00Z">
                <w:pPr>
                  <w:spacing w:before="100" w:beforeAutospacing="1" w:after="100" w:afterAutospacing="1"/>
                  <w:jc w:val="both"/>
                </w:pPr>
              </w:pPrChange>
            </w:pPr>
            <w:ins w:id="259" w:author="Michal Rouchal" w:date="2018-04-03T15:33:00Z">
              <w:r>
                <w:rPr>
                  <w:rFonts w:ascii="Calibri Light" w:hAnsi="Calibri Light"/>
                </w:rPr>
                <w:t>5</w:t>
              </w:r>
            </w:ins>
          </w:p>
        </w:tc>
        <w:tc>
          <w:tcPr>
            <w:tcW w:w="236" w:type="dxa"/>
            <w:tcBorders>
              <w:top w:val="nil"/>
              <w:left w:val="nil"/>
              <w:bottom w:val="nil"/>
              <w:right w:val="nil"/>
            </w:tcBorders>
            <w:vAlign w:val="center"/>
            <w:tcPrChange w:id="260" w:author="Michal Rouchal" w:date="2018-04-03T15:40:00Z">
              <w:tcPr>
                <w:tcW w:w="284" w:type="dxa"/>
                <w:vAlign w:val="center"/>
              </w:tcPr>
            </w:tcPrChange>
          </w:tcPr>
          <w:p w14:paraId="3ECDFD5F" w14:textId="77777777" w:rsidR="0028785F" w:rsidRDefault="0028785F">
            <w:pPr>
              <w:spacing w:before="100" w:beforeAutospacing="1" w:after="100" w:afterAutospacing="1"/>
              <w:rPr>
                <w:ins w:id="261" w:author="Michal Rouchal" w:date="2018-04-03T15:29:00Z"/>
                <w:rFonts w:ascii="Calibri Light" w:hAnsi="Calibri Light"/>
              </w:rPr>
              <w:pPrChange w:id="26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263" w:author="Michal Rouchal" w:date="2018-04-03T15:40:00Z">
              <w:tcPr>
                <w:tcW w:w="2977" w:type="dxa"/>
                <w:vAlign w:val="center"/>
              </w:tcPr>
            </w:tcPrChange>
          </w:tcPr>
          <w:p w14:paraId="7F7DED4A" w14:textId="5DC4A8FD" w:rsidR="0028785F" w:rsidRDefault="0028785F">
            <w:pPr>
              <w:spacing w:before="100" w:beforeAutospacing="1" w:after="100" w:afterAutospacing="1"/>
              <w:rPr>
                <w:ins w:id="264" w:author="Michal Rouchal" w:date="2018-04-03T15:29:00Z"/>
                <w:rFonts w:ascii="Calibri Light" w:hAnsi="Calibri Light"/>
              </w:rPr>
              <w:pPrChange w:id="265" w:author="Michal Rouchal" w:date="2018-04-03T15:38:00Z">
                <w:pPr>
                  <w:spacing w:before="100" w:beforeAutospacing="1" w:after="100" w:afterAutospacing="1"/>
                  <w:jc w:val="both"/>
                </w:pPr>
              </w:pPrChange>
            </w:pPr>
            <w:ins w:id="266" w:author="Michal Rouchal" w:date="2018-04-03T15:33:00Z">
              <w:r>
                <w:rPr>
                  <w:rFonts w:ascii="Calibri Light" w:hAnsi="Calibri Light"/>
                </w:rPr>
                <w:t>Interpretace chromatografických a spektrálních dat</w:t>
              </w:r>
            </w:ins>
          </w:p>
        </w:tc>
        <w:tc>
          <w:tcPr>
            <w:tcW w:w="1307" w:type="dxa"/>
            <w:tcBorders>
              <w:top w:val="nil"/>
              <w:left w:val="nil"/>
              <w:bottom w:val="nil"/>
              <w:right w:val="nil"/>
            </w:tcBorders>
            <w:vAlign w:val="center"/>
            <w:tcPrChange w:id="267" w:author="Michal Rouchal" w:date="2018-04-03T15:40:00Z">
              <w:tcPr>
                <w:tcW w:w="1307" w:type="dxa"/>
                <w:vAlign w:val="center"/>
              </w:tcPr>
            </w:tcPrChange>
          </w:tcPr>
          <w:p w14:paraId="1D05308A" w14:textId="5C93DC3B" w:rsidR="0028785F" w:rsidRDefault="0028785F">
            <w:pPr>
              <w:spacing w:before="100" w:beforeAutospacing="1" w:after="100" w:afterAutospacing="1"/>
              <w:jc w:val="center"/>
              <w:rPr>
                <w:ins w:id="268" w:author="Michal Rouchal" w:date="2018-04-03T15:29:00Z"/>
                <w:rFonts w:ascii="Calibri Light" w:hAnsi="Calibri Light"/>
              </w:rPr>
              <w:pPrChange w:id="269" w:author="Michal Rouchal" w:date="2018-04-03T15:39:00Z">
                <w:pPr>
                  <w:spacing w:before="100" w:beforeAutospacing="1" w:after="100" w:afterAutospacing="1"/>
                  <w:jc w:val="both"/>
                </w:pPr>
              </w:pPrChange>
            </w:pPr>
            <w:ins w:id="270" w:author="Michal Rouchal" w:date="2018-04-03T15:33:00Z">
              <w:r>
                <w:rPr>
                  <w:rFonts w:ascii="Calibri Light" w:hAnsi="Calibri Light"/>
                </w:rPr>
                <w:t>4</w:t>
              </w:r>
            </w:ins>
          </w:p>
        </w:tc>
      </w:tr>
      <w:tr w:rsidR="009A38F4" w14:paraId="23A6B6E8" w14:textId="77777777" w:rsidTr="009A38F4">
        <w:trPr>
          <w:ins w:id="271" w:author="Michal Rouchal" w:date="2018-04-03T15:29:00Z"/>
        </w:trPr>
        <w:tc>
          <w:tcPr>
            <w:tcW w:w="3227" w:type="dxa"/>
            <w:tcBorders>
              <w:top w:val="nil"/>
              <w:left w:val="nil"/>
              <w:bottom w:val="nil"/>
              <w:right w:val="nil"/>
            </w:tcBorders>
            <w:vAlign w:val="center"/>
            <w:tcPrChange w:id="272" w:author="Michal Rouchal" w:date="2018-04-03T15:40:00Z">
              <w:tcPr>
                <w:tcW w:w="3227" w:type="dxa"/>
                <w:vAlign w:val="center"/>
              </w:tcPr>
            </w:tcPrChange>
          </w:tcPr>
          <w:p w14:paraId="577AE75C" w14:textId="611322F5" w:rsidR="0028785F" w:rsidRDefault="0028785F">
            <w:pPr>
              <w:spacing w:before="100" w:beforeAutospacing="1" w:after="100" w:afterAutospacing="1"/>
              <w:rPr>
                <w:ins w:id="273" w:author="Michal Rouchal" w:date="2018-04-03T15:29:00Z"/>
                <w:rFonts w:ascii="Calibri Light" w:hAnsi="Calibri Light"/>
              </w:rPr>
              <w:pPrChange w:id="274" w:author="Michal Rouchal" w:date="2018-04-03T15:38:00Z">
                <w:pPr>
                  <w:spacing w:before="100" w:beforeAutospacing="1" w:after="100" w:afterAutospacing="1"/>
                  <w:jc w:val="both"/>
                </w:pPr>
              </w:pPrChange>
            </w:pPr>
            <w:ins w:id="275" w:author="Michal Rouchal" w:date="2018-04-03T15:33:00Z">
              <w:r>
                <w:rPr>
                  <w:rFonts w:ascii="Calibri Light" w:hAnsi="Calibri Light"/>
                </w:rPr>
                <w:t>Analýza bioaktivních látek v potravinách</w:t>
              </w:r>
            </w:ins>
          </w:p>
        </w:tc>
        <w:tc>
          <w:tcPr>
            <w:tcW w:w="1276" w:type="dxa"/>
            <w:tcBorders>
              <w:top w:val="nil"/>
              <w:left w:val="nil"/>
              <w:bottom w:val="nil"/>
              <w:right w:val="nil"/>
            </w:tcBorders>
            <w:vAlign w:val="center"/>
            <w:tcPrChange w:id="276" w:author="Michal Rouchal" w:date="2018-04-03T15:40:00Z">
              <w:tcPr>
                <w:tcW w:w="1417" w:type="dxa"/>
                <w:gridSpan w:val="2"/>
                <w:vAlign w:val="center"/>
              </w:tcPr>
            </w:tcPrChange>
          </w:tcPr>
          <w:p w14:paraId="210AA724" w14:textId="3630FBA1" w:rsidR="0028785F" w:rsidRDefault="0028785F">
            <w:pPr>
              <w:spacing w:before="100" w:beforeAutospacing="1" w:after="100" w:afterAutospacing="1"/>
              <w:jc w:val="center"/>
              <w:rPr>
                <w:ins w:id="277" w:author="Michal Rouchal" w:date="2018-04-03T15:29:00Z"/>
                <w:rFonts w:ascii="Calibri Light" w:hAnsi="Calibri Light"/>
              </w:rPr>
              <w:pPrChange w:id="278" w:author="Michal Rouchal" w:date="2018-04-03T15:39:00Z">
                <w:pPr>
                  <w:spacing w:before="100" w:beforeAutospacing="1" w:after="100" w:afterAutospacing="1"/>
                  <w:jc w:val="both"/>
                </w:pPr>
              </w:pPrChange>
            </w:pPr>
            <w:ins w:id="279" w:author="Michal Rouchal" w:date="2018-04-03T15:34:00Z">
              <w:r>
                <w:rPr>
                  <w:rFonts w:ascii="Calibri Light" w:hAnsi="Calibri Light"/>
                </w:rPr>
                <w:t>4</w:t>
              </w:r>
            </w:ins>
          </w:p>
        </w:tc>
        <w:tc>
          <w:tcPr>
            <w:tcW w:w="236" w:type="dxa"/>
            <w:tcBorders>
              <w:top w:val="nil"/>
              <w:left w:val="nil"/>
              <w:bottom w:val="nil"/>
              <w:right w:val="nil"/>
            </w:tcBorders>
            <w:vAlign w:val="center"/>
            <w:tcPrChange w:id="280" w:author="Michal Rouchal" w:date="2018-04-03T15:40:00Z">
              <w:tcPr>
                <w:tcW w:w="284" w:type="dxa"/>
                <w:vAlign w:val="center"/>
              </w:tcPr>
            </w:tcPrChange>
          </w:tcPr>
          <w:p w14:paraId="30BAC714" w14:textId="77777777" w:rsidR="0028785F" w:rsidRDefault="0028785F">
            <w:pPr>
              <w:spacing w:before="100" w:beforeAutospacing="1" w:after="100" w:afterAutospacing="1"/>
              <w:rPr>
                <w:ins w:id="281" w:author="Michal Rouchal" w:date="2018-04-03T15:29:00Z"/>
                <w:rFonts w:ascii="Calibri Light" w:hAnsi="Calibri Light"/>
              </w:rPr>
              <w:pPrChange w:id="28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283" w:author="Michal Rouchal" w:date="2018-04-03T15:40:00Z">
              <w:tcPr>
                <w:tcW w:w="2977" w:type="dxa"/>
                <w:vAlign w:val="center"/>
              </w:tcPr>
            </w:tcPrChange>
          </w:tcPr>
          <w:p w14:paraId="08740A2F" w14:textId="1032152D" w:rsidR="0028785F" w:rsidRDefault="0028785F">
            <w:pPr>
              <w:spacing w:before="100" w:beforeAutospacing="1" w:after="100" w:afterAutospacing="1"/>
              <w:rPr>
                <w:ins w:id="284" w:author="Michal Rouchal" w:date="2018-04-03T15:29:00Z"/>
                <w:rFonts w:ascii="Calibri Light" w:hAnsi="Calibri Light"/>
              </w:rPr>
              <w:pPrChange w:id="285" w:author="Michal Rouchal" w:date="2018-04-03T15:38:00Z">
                <w:pPr>
                  <w:spacing w:before="100" w:beforeAutospacing="1" w:after="100" w:afterAutospacing="1"/>
                  <w:jc w:val="both"/>
                </w:pPr>
              </w:pPrChange>
            </w:pPr>
            <w:ins w:id="286" w:author="Michal Rouchal" w:date="2018-04-03T15:34:00Z">
              <w:r>
                <w:rPr>
                  <w:rFonts w:ascii="Calibri Light" w:hAnsi="Calibri Light"/>
                </w:rPr>
                <w:t>Metody syntézy organických látek</w:t>
              </w:r>
            </w:ins>
          </w:p>
        </w:tc>
        <w:tc>
          <w:tcPr>
            <w:tcW w:w="1307" w:type="dxa"/>
            <w:tcBorders>
              <w:top w:val="nil"/>
              <w:left w:val="nil"/>
              <w:bottom w:val="nil"/>
              <w:right w:val="nil"/>
            </w:tcBorders>
            <w:vAlign w:val="center"/>
            <w:tcPrChange w:id="287" w:author="Michal Rouchal" w:date="2018-04-03T15:40:00Z">
              <w:tcPr>
                <w:tcW w:w="1307" w:type="dxa"/>
                <w:vAlign w:val="center"/>
              </w:tcPr>
            </w:tcPrChange>
          </w:tcPr>
          <w:p w14:paraId="66B75E3A" w14:textId="6C630FF9" w:rsidR="0028785F" w:rsidRDefault="0028785F">
            <w:pPr>
              <w:spacing w:before="100" w:beforeAutospacing="1" w:after="100" w:afterAutospacing="1"/>
              <w:jc w:val="center"/>
              <w:rPr>
                <w:ins w:id="288" w:author="Michal Rouchal" w:date="2018-04-03T15:29:00Z"/>
                <w:rFonts w:ascii="Calibri Light" w:hAnsi="Calibri Light"/>
              </w:rPr>
              <w:pPrChange w:id="289" w:author="Michal Rouchal" w:date="2018-04-03T15:39:00Z">
                <w:pPr>
                  <w:spacing w:before="100" w:beforeAutospacing="1" w:after="100" w:afterAutospacing="1"/>
                  <w:jc w:val="both"/>
                </w:pPr>
              </w:pPrChange>
            </w:pPr>
            <w:ins w:id="290" w:author="Michal Rouchal" w:date="2018-04-03T15:34:00Z">
              <w:r>
                <w:rPr>
                  <w:rFonts w:ascii="Calibri Light" w:hAnsi="Calibri Light"/>
                </w:rPr>
                <w:t>4</w:t>
              </w:r>
            </w:ins>
          </w:p>
        </w:tc>
      </w:tr>
      <w:tr w:rsidR="009A38F4" w14:paraId="2260AB5C" w14:textId="77777777" w:rsidTr="009A38F4">
        <w:trPr>
          <w:ins w:id="291" w:author="Michal Rouchal" w:date="2018-04-03T15:29:00Z"/>
        </w:trPr>
        <w:tc>
          <w:tcPr>
            <w:tcW w:w="3227" w:type="dxa"/>
            <w:tcBorders>
              <w:top w:val="nil"/>
              <w:left w:val="nil"/>
              <w:bottom w:val="nil"/>
              <w:right w:val="nil"/>
            </w:tcBorders>
            <w:vAlign w:val="center"/>
            <w:tcPrChange w:id="292" w:author="Michal Rouchal" w:date="2018-04-03T15:40:00Z">
              <w:tcPr>
                <w:tcW w:w="3227" w:type="dxa"/>
                <w:vAlign w:val="center"/>
              </w:tcPr>
            </w:tcPrChange>
          </w:tcPr>
          <w:p w14:paraId="4DC3A1F8" w14:textId="607D63B2" w:rsidR="0028785F" w:rsidRDefault="0028785F">
            <w:pPr>
              <w:spacing w:before="100" w:beforeAutospacing="1" w:after="100" w:afterAutospacing="1"/>
              <w:rPr>
                <w:ins w:id="293" w:author="Michal Rouchal" w:date="2018-04-03T15:29:00Z"/>
                <w:rFonts w:ascii="Calibri Light" w:hAnsi="Calibri Light"/>
              </w:rPr>
              <w:pPrChange w:id="294" w:author="Michal Rouchal" w:date="2018-04-03T15:38:00Z">
                <w:pPr>
                  <w:spacing w:before="100" w:beforeAutospacing="1" w:after="100" w:afterAutospacing="1"/>
                  <w:jc w:val="both"/>
                </w:pPr>
              </w:pPrChange>
            </w:pPr>
            <w:ins w:id="295" w:author="Michal Rouchal" w:date="2018-04-03T15:34:00Z">
              <w:r>
                <w:rPr>
                  <w:rFonts w:ascii="Calibri Light" w:hAnsi="Calibri Light"/>
                </w:rPr>
                <w:t>Principy úchovy potravin</w:t>
              </w:r>
            </w:ins>
          </w:p>
        </w:tc>
        <w:tc>
          <w:tcPr>
            <w:tcW w:w="1276" w:type="dxa"/>
            <w:tcBorders>
              <w:top w:val="nil"/>
              <w:left w:val="nil"/>
              <w:bottom w:val="nil"/>
              <w:right w:val="nil"/>
            </w:tcBorders>
            <w:vAlign w:val="center"/>
            <w:tcPrChange w:id="296" w:author="Michal Rouchal" w:date="2018-04-03T15:40:00Z">
              <w:tcPr>
                <w:tcW w:w="1417" w:type="dxa"/>
                <w:gridSpan w:val="2"/>
                <w:vAlign w:val="center"/>
              </w:tcPr>
            </w:tcPrChange>
          </w:tcPr>
          <w:p w14:paraId="65299011" w14:textId="45668A04" w:rsidR="0028785F" w:rsidRDefault="0028785F">
            <w:pPr>
              <w:spacing w:before="100" w:beforeAutospacing="1" w:after="100" w:afterAutospacing="1"/>
              <w:jc w:val="center"/>
              <w:rPr>
                <w:ins w:id="297" w:author="Michal Rouchal" w:date="2018-04-03T15:29:00Z"/>
                <w:rFonts w:ascii="Calibri Light" w:hAnsi="Calibri Light"/>
              </w:rPr>
              <w:pPrChange w:id="298" w:author="Michal Rouchal" w:date="2018-04-03T15:39:00Z">
                <w:pPr>
                  <w:spacing w:before="100" w:beforeAutospacing="1" w:after="100" w:afterAutospacing="1"/>
                  <w:jc w:val="both"/>
                </w:pPr>
              </w:pPrChange>
            </w:pPr>
            <w:ins w:id="299" w:author="Michal Rouchal" w:date="2018-04-03T15:34:00Z">
              <w:r>
                <w:rPr>
                  <w:rFonts w:ascii="Calibri Light" w:hAnsi="Calibri Light"/>
                </w:rPr>
                <w:t>4</w:t>
              </w:r>
            </w:ins>
          </w:p>
        </w:tc>
        <w:tc>
          <w:tcPr>
            <w:tcW w:w="236" w:type="dxa"/>
            <w:tcBorders>
              <w:top w:val="nil"/>
              <w:left w:val="nil"/>
              <w:bottom w:val="nil"/>
              <w:right w:val="nil"/>
            </w:tcBorders>
            <w:vAlign w:val="center"/>
            <w:tcPrChange w:id="300" w:author="Michal Rouchal" w:date="2018-04-03T15:40:00Z">
              <w:tcPr>
                <w:tcW w:w="284" w:type="dxa"/>
                <w:vAlign w:val="center"/>
              </w:tcPr>
            </w:tcPrChange>
          </w:tcPr>
          <w:p w14:paraId="0688C860" w14:textId="77777777" w:rsidR="0028785F" w:rsidRDefault="0028785F">
            <w:pPr>
              <w:spacing w:before="100" w:beforeAutospacing="1" w:after="100" w:afterAutospacing="1"/>
              <w:rPr>
                <w:ins w:id="301" w:author="Michal Rouchal" w:date="2018-04-03T15:29:00Z"/>
                <w:rFonts w:ascii="Calibri Light" w:hAnsi="Calibri Light"/>
              </w:rPr>
              <w:pPrChange w:id="30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303" w:author="Michal Rouchal" w:date="2018-04-03T15:40:00Z">
              <w:tcPr>
                <w:tcW w:w="2977" w:type="dxa"/>
                <w:vAlign w:val="center"/>
              </w:tcPr>
            </w:tcPrChange>
          </w:tcPr>
          <w:p w14:paraId="487BC971" w14:textId="09C999F1" w:rsidR="0028785F" w:rsidRDefault="0028785F">
            <w:pPr>
              <w:spacing w:before="100" w:beforeAutospacing="1" w:after="100" w:afterAutospacing="1"/>
              <w:rPr>
                <w:ins w:id="304" w:author="Michal Rouchal" w:date="2018-04-03T15:29:00Z"/>
                <w:rFonts w:ascii="Calibri Light" w:hAnsi="Calibri Light"/>
              </w:rPr>
              <w:pPrChange w:id="305" w:author="Michal Rouchal" w:date="2018-04-03T15:38:00Z">
                <w:pPr>
                  <w:spacing w:before="100" w:beforeAutospacing="1" w:after="100" w:afterAutospacing="1"/>
                  <w:jc w:val="both"/>
                </w:pPr>
              </w:pPrChange>
            </w:pPr>
            <w:proofErr w:type="spellStart"/>
            <w:ins w:id="306" w:author="Michal Rouchal" w:date="2018-04-03T15:34:00Z">
              <w:r>
                <w:rPr>
                  <w:rFonts w:ascii="Calibri Light" w:hAnsi="Calibri Light"/>
                </w:rPr>
                <w:t>Farmakochemie</w:t>
              </w:r>
            </w:ins>
            <w:proofErr w:type="spellEnd"/>
          </w:p>
        </w:tc>
        <w:tc>
          <w:tcPr>
            <w:tcW w:w="1307" w:type="dxa"/>
            <w:tcBorders>
              <w:top w:val="nil"/>
              <w:left w:val="nil"/>
              <w:bottom w:val="nil"/>
              <w:right w:val="nil"/>
            </w:tcBorders>
            <w:vAlign w:val="center"/>
            <w:tcPrChange w:id="307" w:author="Michal Rouchal" w:date="2018-04-03T15:40:00Z">
              <w:tcPr>
                <w:tcW w:w="1307" w:type="dxa"/>
                <w:vAlign w:val="center"/>
              </w:tcPr>
            </w:tcPrChange>
          </w:tcPr>
          <w:p w14:paraId="4FEBC13A" w14:textId="162367E7" w:rsidR="0028785F" w:rsidRDefault="0028785F">
            <w:pPr>
              <w:spacing w:before="100" w:beforeAutospacing="1" w:after="100" w:afterAutospacing="1"/>
              <w:jc w:val="center"/>
              <w:rPr>
                <w:ins w:id="308" w:author="Michal Rouchal" w:date="2018-04-03T15:29:00Z"/>
                <w:rFonts w:ascii="Calibri Light" w:hAnsi="Calibri Light"/>
              </w:rPr>
              <w:pPrChange w:id="309" w:author="Michal Rouchal" w:date="2018-04-03T15:39:00Z">
                <w:pPr>
                  <w:spacing w:before="100" w:beforeAutospacing="1" w:after="100" w:afterAutospacing="1"/>
                  <w:jc w:val="both"/>
                </w:pPr>
              </w:pPrChange>
            </w:pPr>
            <w:ins w:id="310" w:author="Michal Rouchal" w:date="2018-04-03T15:34:00Z">
              <w:r>
                <w:rPr>
                  <w:rFonts w:ascii="Calibri Light" w:hAnsi="Calibri Light"/>
                </w:rPr>
                <w:t>3</w:t>
              </w:r>
            </w:ins>
          </w:p>
        </w:tc>
      </w:tr>
      <w:tr w:rsidR="009A38F4" w14:paraId="18CA550D" w14:textId="77777777" w:rsidTr="009A38F4">
        <w:trPr>
          <w:ins w:id="311" w:author="Michal Rouchal" w:date="2018-04-03T15:29:00Z"/>
        </w:trPr>
        <w:tc>
          <w:tcPr>
            <w:tcW w:w="3227" w:type="dxa"/>
            <w:tcBorders>
              <w:top w:val="nil"/>
              <w:left w:val="nil"/>
              <w:bottom w:val="nil"/>
              <w:right w:val="nil"/>
            </w:tcBorders>
            <w:vAlign w:val="center"/>
            <w:tcPrChange w:id="312" w:author="Michal Rouchal" w:date="2018-04-03T15:40:00Z">
              <w:tcPr>
                <w:tcW w:w="3227" w:type="dxa"/>
                <w:vAlign w:val="center"/>
              </w:tcPr>
            </w:tcPrChange>
          </w:tcPr>
          <w:p w14:paraId="719AA15D" w14:textId="035C73A4" w:rsidR="0028785F" w:rsidRDefault="0028785F">
            <w:pPr>
              <w:spacing w:before="100" w:beforeAutospacing="1" w:after="100" w:afterAutospacing="1"/>
              <w:rPr>
                <w:ins w:id="313" w:author="Michal Rouchal" w:date="2018-04-03T15:29:00Z"/>
                <w:rFonts w:ascii="Calibri Light" w:hAnsi="Calibri Light"/>
              </w:rPr>
              <w:pPrChange w:id="314" w:author="Michal Rouchal" w:date="2018-04-03T15:38:00Z">
                <w:pPr>
                  <w:spacing w:before="100" w:beforeAutospacing="1" w:after="100" w:afterAutospacing="1"/>
                  <w:jc w:val="both"/>
                </w:pPr>
              </w:pPrChange>
            </w:pPr>
            <w:ins w:id="315" w:author="Michal Rouchal" w:date="2018-04-03T15:35:00Z">
              <w:r>
                <w:rPr>
                  <w:rFonts w:ascii="Calibri Light" w:hAnsi="Calibri Light"/>
                </w:rPr>
                <w:t>Funkční potraviny</w:t>
              </w:r>
            </w:ins>
          </w:p>
        </w:tc>
        <w:tc>
          <w:tcPr>
            <w:tcW w:w="1276" w:type="dxa"/>
            <w:tcBorders>
              <w:top w:val="nil"/>
              <w:left w:val="nil"/>
              <w:bottom w:val="nil"/>
              <w:right w:val="nil"/>
            </w:tcBorders>
            <w:vAlign w:val="center"/>
            <w:tcPrChange w:id="316" w:author="Michal Rouchal" w:date="2018-04-03T15:40:00Z">
              <w:tcPr>
                <w:tcW w:w="1417" w:type="dxa"/>
                <w:gridSpan w:val="2"/>
                <w:vAlign w:val="center"/>
              </w:tcPr>
            </w:tcPrChange>
          </w:tcPr>
          <w:p w14:paraId="542D6EC9" w14:textId="610C2AA3" w:rsidR="0028785F" w:rsidRDefault="0028785F">
            <w:pPr>
              <w:spacing w:before="100" w:beforeAutospacing="1" w:after="100" w:afterAutospacing="1"/>
              <w:jc w:val="center"/>
              <w:rPr>
                <w:ins w:id="317" w:author="Michal Rouchal" w:date="2018-04-03T15:29:00Z"/>
                <w:rFonts w:ascii="Calibri Light" w:hAnsi="Calibri Light"/>
              </w:rPr>
              <w:pPrChange w:id="318" w:author="Michal Rouchal" w:date="2018-04-03T15:39:00Z">
                <w:pPr>
                  <w:spacing w:before="100" w:beforeAutospacing="1" w:after="100" w:afterAutospacing="1"/>
                  <w:jc w:val="both"/>
                </w:pPr>
              </w:pPrChange>
            </w:pPr>
            <w:ins w:id="319" w:author="Michal Rouchal" w:date="2018-04-03T15:34:00Z">
              <w:r>
                <w:rPr>
                  <w:rFonts w:ascii="Calibri Light" w:hAnsi="Calibri Light"/>
                </w:rPr>
                <w:t>3</w:t>
              </w:r>
            </w:ins>
          </w:p>
        </w:tc>
        <w:tc>
          <w:tcPr>
            <w:tcW w:w="236" w:type="dxa"/>
            <w:tcBorders>
              <w:top w:val="nil"/>
              <w:left w:val="nil"/>
              <w:bottom w:val="nil"/>
              <w:right w:val="nil"/>
            </w:tcBorders>
            <w:vAlign w:val="center"/>
            <w:tcPrChange w:id="320" w:author="Michal Rouchal" w:date="2018-04-03T15:40:00Z">
              <w:tcPr>
                <w:tcW w:w="284" w:type="dxa"/>
                <w:vAlign w:val="center"/>
              </w:tcPr>
            </w:tcPrChange>
          </w:tcPr>
          <w:p w14:paraId="6DFFF48D" w14:textId="77777777" w:rsidR="0028785F" w:rsidRDefault="0028785F">
            <w:pPr>
              <w:spacing w:before="100" w:beforeAutospacing="1" w:after="100" w:afterAutospacing="1"/>
              <w:rPr>
                <w:ins w:id="321" w:author="Michal Rouchal" w:date="2018-04-03T15:29:00Z"/>
                <w:rFonts w:ascii="Calibri Light" w:hAnsi="Calibri Light"/>
              </w:rPr>
              <w:pPrChange w:id="32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323" w:author="Michal Rouchal" w:date="2018-04-03T15:40:00Z">
              <w:tcPr>
                <w:tcW w:w="2977" w:type="dxa"/>
                <w:vAlign w:val="center"/>
              </w:tcPr>
            </w:tcPrChange>
          </w:tcPr>
          <w:p w14:paraId="0F55B5C5" w14:textId="0CCD1626" w:rsidR="0028785F" w:rsidRDefault="0028785F">
            <w:pPr>
              <w:spacing w:before="100" w:beforeAutospacing="1" w:after="100" w:afterAutospacing="1"/>
              <w:rPr>
                <w:ins w:id="324" w:author="Michal Rouchal" w:date="2018-04-03T15:29:00Z"/>
                <w:rFonts w:ascii="Calibri Light" w:hAnsi="Calibri Light"/>
              </w:rPr>
              <w:pPrChange w:id="325" w:author="Michal Rouchal" w:date="2018-04-03T15:38:00Z">
                <w:pPr>
                  <w:spacing w:before="100" w:beforeAutospacing="1" w:after="100" w:afterAutospacing="1"/>
                  <w:jc w:val="both"/>
                </w:pPr>
              </w:pPrChange>
            </w:pPr>
            <w:ins w:id="326" w:author="Michal Rouchal" w:date="2018-04-03T15:35:00Z">
              <w:r>
                <w:rPr>
                  <w:rFonts w:ascii="Calibri Light" w:hAnsi="Calibri Light"/>
                </w:rPr>
                <w:t>Bioaktivní heterocyklické sloučeniny</w:t>
              </w:r>
            </w:ins>
          </w:p>
        </w:tc>
        <w:tc>
          <w:tcPr>
            <w:tcW w:w="1307" w:type="dxa"/>
            <w:tcBorders>
              <w:top w:val="nil"/>
              <w:left w:val="nil"/>
              <w:bottom w:val="nil"/>
              <w:right w:val="nil"/>
            </w:tcBorders>
            <w:vAlign w:val="center"/>
            <w:tcPrChange w:id="327" w:author="Michal Rouchal" w:date="2018-04-03T15:40:00Z">
              <w:tcPr>
                <w:tcW w:w="1307" w:type="dxa"/>
                <w:vAlign w:val="center"/>
              </w:tcPr>
            </w:tcPrChange>
          </w:tcPr>
          <w:p w14:paraId="662AF372" w14:textId="32D772CB" w:rsidR="0028785F" w:rsidRDefault="0028785F">
            <w:pPr>
              <w:spacing w:before="100" w:beforeAutospacing="1" w:after="100" w:afterAutospacing="1"/>
              <w:jc w:val="center"/>
              <w:rPr>
                <w:ins w:id="328" w:author="Michal Rouchal" w:date="2018-04-03T15:29:00Z"/>
                <w:rFonts w:ascii="Calibri Light" w:hAnsi="Calibri Light"/>
              </w:rPr>
              <w:pPrChange w:id="329" w:author="Michal Rouchal" w:date="2018-04-03T15:39:00Z">
                <w:pPr>
                  <w:spacing w:before="100" w:beforeAutospacing="1" w:after="100" w:afterAutospacing="1"/>
                  <w:jc w:val="both"/>
                </w:pPr>
              </w:pPrChange>
            </w:pPr>
            <w:ins w:id="330" w:author="Michal Rouchal" w:date="2018-04-03T15:35:00Z">
              <w:r>
                <w:rPr>
                  <w:rFonts w:ascii="Calibri Light" w:hAnsi="Calibri Light"/>
                </w:rPr>
                <w:t>4</w:t>
              </w:r>
            </w:ins>
          </w:p>
        </w:tc>
      </w:tr>
      <w:tr w:rsidR="009A38F4" w14:paraId="79BCA412" w14:textId="77777777" w:rsidTr="009A38F4">
        <w:trPr>
          <w:ins w:id="331" w:author="Michal Rouchal" w:date="2018-04-03T15:29:00Z"/>
        </w:trPr>
        <w:tc>
          <w:tcPr>
            <w:tcW w:w="3227" w:type="dxa"/>
            <w:tcBorders>
              <w:top w:val="nil"/>
              <w:left w:val="nil"/>
              <w:bottom w:val="nil"/>
              <w:right w:val="nil"/>
            </w:tcBorders>
            <w:vAlign w:val="center"/>
            <w:tcPrChange w:id="332" w:author="Michal Rouchal" w:date="2018-04-03T15:40:00Z">
              <w:tcPr>
                <w:tcW w:w="3227" w:type="dxa"/>
                <w:vAlign w:val="center"/>
              </w:tcPr>
            </w:tcPrChange>
          </w:tcPr>
          <w:p w14:paraId="252D9822" w14:textId="0E5B9810" w:rsidR="0028785F" w:rsidRDefault="0028785F">
            <w:pPr>
              <w:spacing w:before="100" w:beforeAutospacing="1" w:after="100" w:afterAutospacing="1"/>
              <w:rPr>
                <w:ins w:id="333" w:author="Michal Rouchal" w:date="2018-04-03T15:29:00Z"/>
                <w:rFonts w:ascii="Calibri Light" w:hAnsi="Calibri Light"/>
              </w:rPr>
              <w:pPrChange w:id="334" w:author="Michal Rouchal" w:date="2018-04-03T15:38:00Z">
                <w:pPr>
                  <w:spacing w:before="100" w:beforeAutospacing="1" w:after="100" w:afterAutospacing="1"/>
                  <w:jc w:val="both"/>
                </w:pPr>
              </w:pPrChange>
            </w:pPr>
            <w:ins w:id="335" w:author="Michal Rouchal" w:date="2018-04-03T15:35:00Z">
              <w:r>
                <w:rPr>
                  <w:rFonts w:ascii="Calibri Light" w:hAnsi="Calibri Light"/>
                </w:rPr>
                <w:t xml:space="preserve">Chemie </w:t>
              </w:r>
              <w:proofErr w:type="spellStart"/>
              <w:r>
                <w:rPr>
                  <w:rFonts w:ascii="Calibri Light" w:hAnsi="Calibri Light"/>
                </w:rPr>
                <w:t>nutraceutik</w:t>
              </w:r>
            </w:ins>
            <w:proofErr w:type="spellEnd"/>
          </w:p>
        </w:tc>
        <w:tc>
          <w:tcPr>
            <w:tcW w:w="1276" w:type="dxa"/>
            <w:tcBorders>
              <w:top w:val="nil"/>
              <w:left w:val="nil"/>
              <w:bottom w:val="nil"/>
              <w:right w:val="nil"/>
            </w:tcBorders>
            <w:vAlign w:val="center"/>
            <w:tcPrChange w:id="336" w:author="Michal Rouchal" w:date="2018-04-03T15:40:00Z">
              <w:tcPr>
                <w:tcW w:w="1417" w:type="dxa"/>
                <w:gridSpan w:val="2"/>
                <w:vAlign w:val="center"/>
              </w:tcPr>
            </w:tcPrChange>
          </w:tcPr>
          <w:p w14:paraId="613223F8" w14:textId="6AE547C5" w:rsidR="0028785F" w:rsidRDefault="0028785F">
            <w:pPr>
              <w:spacing w:before="100" w:beforeAutospacing="1" w:after="100" w:afterAutospacing="1"/>
              <w:jc w:val="center"/>
              <w:rPr>
                <w:ins w:id="337" w:author="Michal Rouchal" w:date="2018-04-03T15:29:00Z"/>
                <w:rFonts w:ascii="Calibri Light" w:hAnsi="Calibri Light"/>
              </w:rPr>
              <w:pPrChange w:id="338" w:author="Michal Rouchal" w:date="2018-04-03T15:39:00Z">
                <w:pPr>
                  <w:spacing w:before="100" w:beforeAutospacing="1" w:after="100" w:afterAutospacing="1"/>
                  <w:jc w:val="both"/>
                </w:pPr>
              </w:pPrChange>
            </w:pPr>
            <w:ins w:id="339" w:author="Michal Rouchal" w:date="2018-04-03T15:35:00Z">
              <w:r>
                <w:rPr>
                  <w:rFonts w:ascii="Calibri Light" w:hAnsi="Calibri Light"/>
                </w:rPr>
                <w:t>3</w:t>
              </w:r>
            </w:ins>
          </w:p>
        </w:tc>
        <w:tc>
          <w:tcPr>
            <w:tcW w:w="236" w:type="dxa"/>
            <w:tcBorders>
              <w:top w:val="nil"/>
              <w:left w:val="nil"/>
              <w:bottom w:val="nil"/>
              <w:right w:val="nil"/>
            </w:tcBorders>
            <w:vAlign w:val="center"/>
            <w:tcPrChange w:id="340" w:author="Michal Rouchal" w:date="2018-04-03T15:40:00Z">
              <w:tcPr>
                <w:tcW w:w="284" w:type="dxa"/>
                <w:vAlign w:val="center"/>
              </w:tcPr>
            </w:tcPrChange>
          </w:tcPr>
          <w:p w14:paraId="5B9AD635" w14:textId="77777777" w:rsidR="0028785F" w:rsidRDefault="0028785F">
            <w:pPr>
              <w:spacing w:before="100" w:beforeAutospacing="1" w:after="100" w:afterAutospacing="1"/>
              <w:rPr>
                <w:ins w:id="341" w:author="Michal Rouchal" w:date="2018-04-03T15:29:00Z"/>
                <w:rFonts w:ascii="Calibri Light" w:hAnsi="Calibri Light"/>
              </w:rPr>
              <w:pPrChange w:id="34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343" w:author="Michal Rouchal" w:date="2018-04-03T15:40:00Z">
              <w:tcPr>
                <w:tcW w:w="2977" w:type="dxa"/>
                <w:vAlign w:val="center"/>
              </w:tcPr>
            </w:tcPrChange>
          </w:tcPr>
          <w:p w14:paraId="5E18856C" w14:textId="78FF45FA" w:rsidR="0028785F" w:rsidRDefault="0028785F">
            <w:pPr>
              <w:spacing w:before="100" w:beforeAutospacing="1" w:after="100" w:afterAutospacing="1"/>
              <w:rPr>
                <w:ins w:id="344" w:author="Michal Rouchal" w:date="2018-04-03T15:29:00Z"/>
                <w:rFonts w:ascii="Calibri Light" w:hAnsi="Calibri Light"/>
              </w:rPr>
              <w:pPrChange w:id="345" w:author="Michal Rouchal" w:date="2018-04-03T15:38:00Z">
                <w:pPr>
                  <w:spacing w:before="100" w:beforeAutospacing="1" w:after="100" w:afterAutospacing="1"/>
                  <w:jc w:val="both"/>
                </w:pPr>
              </w:pPrChange>
            </w:pPr>
            <w:ins w:id="346" w:author="Michal Rouchal" w:date="2018-04-03T15:35:00Z">
              <w:r>
                <w:rPr>
                  <w:rFonts w:ascii="Calibri Light" w:hAnsi="Calibri Light"/>
                </w:rPr>
                <w:t>Struktura a symetrie molekul</w:t>
              </w:r>
            </w:ins>
          </w:p>
        </w:tc>
        <w:tc>
          <w:tcPr>
            <w:tcW w:w="1307" w:type="dxa"/>
            <w:tcBorders>
              <w:top w:val="nil"/>
              <w:left w:val="nil"/>
              <w:bottom w:val="nil"/>
              <w:right w:val="nil"/>
            </w:tcBorders>
            <w:vAlign w:val="center"/>
            <w:tcPrChange w:id="347" w:author="Michal Rouchal" w:date="2018-04-03T15:40:00Z">
              <w:tcPr>
                <w:tcW w:w="1307" w:type="dxa"/>
                <w:vAlign w:val="center"/>
              </w:tcPr>
            </w:tcPrChange>
          </w:tcPr>
          <w:p w14:paraId="6DC355BA" w14:textId="742C79EF" w:rsidR="0028785F" w:rsidRDefault="0028785F">
            <w:pPr>
              <w:spacing w:before="100" w:beforeAutospacing="1" w:after="100" w:afterAutospacing="1"/>
              <w:jc w:val="center"/>
              <w:rPr>
                <w:ins w:id="348" w:author="Michal Rouchal" w:date="2018-04-03T15:29:00Z"/>
                <w:rFonts w:ascii="Calibri Light" w:hAnsi="Calibri Light"/>
              </w:rPr>
              <w:pPrChange w:id="349" w:author="Michal Rouchal" w:date="2018-04-03T15:39:00Z">
                <w:pPr>
                  <w:spacing w:before="100" w:beforeAutospacing="1" w:after="100" w:afterAutospacing="1"/>
                  <w:jc w:val="both"/>
                </w:pPr>
              </w:pPrChange>
            </w:pPr>
            <w:ins w:id="350" w:author="Michal Rouchal" w:date="2018-04-03T15:35:00Z">
              <w:r>
                <w:rPr>
                  <w:rFonts w:ascii="Calibri Light" w:hAnsi="Calibri Light"/>
                </w:rPr>
                <w:t>3</w:t>
              </w:r>
            </w:ins>
          </w:p>
        </w:tc>
      </w:tr>
      <w:tr w:rsidR="009A38F4" w14:paraId="19E2EB94" w14:textId="77777777" w:rsidTr="009A38F4">
        <w:trPr>
          <w:ins w:id="351" w:author="Michal Rouchal" w:date="2018-04-03T15:29:00Z"/>
        </w:trPr>
        <w:tc>
          <w:tcPr>
            <w:tcW w:w="3227" w:type="dxa"/>
            <w:tcBorders>
              <w:top w:val="nil"/>
              <w:left w:val="nil"/>
              <w:bottom w:val="nil"/>
              <w:right w:val="nil"/>
            </w:tcBorders>
            <w:vAlign w:val="center"/>
            <w:tcPrChange w:id="352" w:author="Michal Rouchal" w:date="2018-04-03T15:40:00Z">
              <w:tcPr>
                <w:tcW w:w="3227" w:type="dxa"/>
                <w:vAlign w:val="center"/>
              </w:tcPr>
            </w:tcPrChange>
          </w:tcPr>
          <w:p w14:paraId="54EF4F22" w14:textId="694EB83D" w:rsidR="0028785F" w:rsidRDefault="0028785F">
            <w:pPr>
              <w:spacing w:before="100" w:beforeAutospacing="1" w:after="100" w:afterAutospacing="1"/>
              <w:rPr>
                <w:ins w:id="353" w:author="Michal Rouchal" w:date="2018-04-03T15:29:00Z"/>
                <w:rFonts w:ascii="Calibri Light" w:hAnsi="Calibri Light"/>
              </w:rPr>
              <w:pPrChange w:id="354" w:author="Michal Rouchal" w:date="2018-04-03T15:38:00Z">
                <w:pPr>
                  <w:spacing w:before="100" w:beforeAutospacing="1" w:after="100" w:afterAutospacing="1"/>
                  <w:jc w:val="both"/>
                </w:pPr>
              </w:pPrChange>
            </w:pPr>
            <w:ins w:id="355" w:author="Michal Rouchal" w:date="2018-04-03T15:35:00Z">
              <w:r>
                <w:rPr>
                  <w:rFonts w:ascii="Calibri Light" w:hAnsi="Calibri Light"/>
                </w:rPr>
                <w:t>Autentizace a falšování potravin</w:t>
              </w:r>
            </w:ins>
          </w:p>
        </w:tc>
        <w:tc>
          <w:tcPr>
            <w:tcW w:w="1276" w:type="dxa"/>
            <w:tcBorders>
              <w:top w:val="nil"/>
              <w:left w:val="nil"/>
              <w:bottom w:val="nil"/>
              <w:right w:val="nil"/>
            </w:tcBorders>
            <w:vAlign w:val="center"/>
            <w:tcPrChange w:id="356" w:author="Michal Rouchal" w:date="2018-04-03T15:40:00Z">
              <w:tcPr>
                <w:tcW w:w="1417" w:type="dxa"/>
                <w:gridSpan w:val="2"/>
                <w:vAlign w:val="center"/>
              </w:tcPr>
            </w:tcPrChange>
          </w:tcPr>
          <w:p w14:paraId="7BBBAA48" w14:textId="0BFEE417" w:rsidR="0028785F" w:rsidRDefault="0028785F">
            <w:pPr>
              <w:spacing w:before="100" w:beforeAutospacing="1" w:after="100" w:afterAutospacing="1"/>
              <w:jc w:val="center"/>
              <w:rPr>
                <w:ins w:id="357" w:author="Michal Rouchal" w:date="2018-04-03T15:29:00Z"/>
                <w:rFonts w:ascii="Calibri Light" w:hAnsi="Calibri Light"/>
              </w:rPr>
              <w:pPrChange w:id="358" w:author="Michal Rouchal" w:date="2018-04-03T15:39:00Z">
                <w:pPr>
                  <w:spacing w:before="100" w:beforeAutospacing="1" w:after="100" w:afterAutospacing="1"/>
                  <w:jc w:val="both"/>
                </w:pPr>
              </w:pPrChange>
            </w:pPr>
            <w:ins w:id="359" w:author="Michal Rouchal" w:date="2018-04-03T15:36:00Z">
              <w:r>
                <w:rPr>
                  <w:rFonts w:ascii="Calibri Light" w:hAnsi="Calibri Light"/>
                </w:rPr>
                <w:t>4</w:t>
              </w:r>
            </w:ins>
          </w:p>
        </w:tc>
        <w:tc>
          <w:tcPr>
            <w:tcW w:w="236" w:type="dxa"/>
            <w:tcBorders>
              <w:top w:val="nil"/>
              <w:left w:val="nil"/>
              <w:bottom w:val="nil"/>
              <w:right w:val="nil"/>
            </w:tcBorders>
            <w:vAlign w:val="center"/>
            <w:tcPrChange w:id="360" w:author="Michal Rouchal" w:date="2018-04-03T15:40:00Z">
              <w:tcPr>
                <w:tcW w:w="284" w:type="dxa"/>
                <w:vAlign w:val="center"/>
              </w:tcPr>
            </w:tcPrChange>
          </w:tcPr>
          <w:p w14:paraId="698091AD" w14:textId="77777777" w:rsidR="0028785F" w:rsidRDefault="0028785F">
            <w:pPr>
              <w:spacing w:before="100" w:beforeAutospacing="1" w:after="100" w:afterAutospacing="1"/>
              <w:rPr>
                <w:ins w:id="361" w:author="Michal Rouchal" w:date="2018-04-03T15:29:00Z"/>
                <w:rFonts w:ascii="Calibri Light" w:hAnsi="Calibri Light"/>
              </w:rPr>
              <w:pPrChange w:id="36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363" w:author="Michal Rouchal" w:date="2018-04-03T15:40:00Z">
              <w:tcPr>
                <w:tcW w:w="2977" w:type="dxa"/>
                <w:vAlign w:val="center"/>
              </w:tcPr>
            </w:tcPrChange>
          </w:tcPr>
          <w:p w14:paraId="04618E11" w14:textId="4C80F75C" w:rsidR="0028785F" w:rsidRDefault="0028785F">
            <w:pPr>
              <w:spacing w:before="100" w:beforeAutospacing="1" w:after="100" w:afterAutospacing="1"/>
              <w:rPr>
                <w:ins w:id="364" w:author="Michal Rouchal" w:date="2018-04-03T15:29:00Z"/>
                <w:rFonts w:ascii="Calibri Light" w:hAnsi="Calibri Light"/>
              </w:rPr>
              <w:pPrChange w:id="365" w:author="Michal Rouchal" w:date="2018-04-03T15:38:00Z">
                <w:pPr>
                  <w:spacing w:before="100" w:beforeAutospacing="1" w:after="100" w:afterAutospacing="1"/>
                  <w:jc w:val="both"/>
                </w:pPr>
              </w:pPrChange>
            </w:pPr>
            <w:proofErr w:type="spellStart"/>
            <w:ins w:id="366" w:author="Michal Rouchal" w:date="2018-04-03T15:36:00Z">
              <w:r>
                <w:rPr>
                  <w:rFonts w:ascii="Calibri Light" w:hAnsi="Calibri Light"/>
                </w:rPr>
                <w:t>Supramolekulární</w:t>
              </w:r>
              <w:proofErr w:type="spellEnd"/>
              <w:r>
                <w:rPr>
                  <w:rFonts w:ascii="Calibri Light" w:hAnsi="Calibri Light"/>
                </w:rPr>
                <w:t xml:space="preserve"> chemie</w:t>
              </w:r>
            </w:ins>
          </w:p>
        </w:tc>
        <w:tc>
          <w:tcPr>
            <w:tcW w:w="1307" w:type="dxa"/>
            <w:tcBorders>
              <w:top w:val="nil"/>
              <w:left w:val="nil"/>
              <w:bottom w:val="nil"/>
              <w:right w:val="nil"/>
            </w:tcBorders>
            <w:vAlign w:val="center"/>
            <w:tcPrChange w:id="367" w:author="Michal Rouchal" w:date="2018-04-03T15:40:00Z">
              <w:tcPr>
                <w:tcW w:w="1307" w:type="dxa"/>
                <w:vAlign w:val="center"/>
              </w:tcPr>
            </w:tcPrChange>
          </w:tcPr>
          <w:p w14:paraId="2D93CB17" w14:textId="0A9E5652" w:rsidR="0028785F" w:rsidRDefault="0028785F">
            <w:pPr>
              <w:spacing w:before="100" w:beforeAutospacing="1" w:after="100" w:afterAutospacing="1"/>
              <w:jc w:val="center"/>
              <w:rPr>
                <w:ins w:id="368" w:author="Michal Rouchal" w:date="2018-04-03T15:29:00Z"/>
                <w:rFonts w:ascii="Calibri Light" w:hAnsi="Calibri Light"/>
              </w:rPr>
              <w:pPrChange w:id="369" w:author="Michal Rouchal" w:date="2018-04-03T15:39:00Z">
                <w:pPr>
                  <w:spacing w:before="100" w:beforeAutospacing="1" w:after="100" w:afterAutospacing="1"/>
                  <w:jc w:val="both"/>
                </w:pPr>
              </w:pPrChange>
            </w:pPr>
            <w:ins w:id="370" w:author="Michal Rouchal" w:date="2018-04-03T15:36:00Z">
              <w:r>
                <w:rPr>
                  <w:rFonts w:ascii="Calibri Light" w:hAnsi="Calibri Light"/>
                </w:rPr>
                <w:t>3</w:t>
              </w:r>
            </w:ins>
          </w:p>
        </w:tc>
      </w:tr>
      <w:tr w:rsidR="009A38F4" w14:paraId="70DCFEF2" w14:textId="77777777" w:rsidTr="009A38F4">
        <w:trPr>
          <w:ins w:id="371" w:author="Michal Rouchal" w:date="2018-04-03T15:29:00Z"/>
        </w:trPr>
        <w:tc>
          <w:tcPr>
            <w:tcW w:w="3227" w:type="dxa"/>
            <w:tcBorders>
              <w:top w:val="nil"/>
              <w:left w:val="nil"/>
              <w:bottom w:val="nil"/>
              <w:right w:val="nil"/>
            </w:tcBorders>
            <w:vAlign w:val="center"/>
            <w:tcPrChange w:id="372" w:author="Michal Rouchal" w:date="2018-04-03T15:40:00Z">
              <w:tcPr>
                <w:tcW w:w="3227" w:type="dxa"/>
                <w:vAlign w:val="center"/>
              </w:tcPr>
            </w:tcPrChange>
          </w:tcPr>
          <w:p w14:paraId="3174456A" w14:textId="11992E12" w:rsidR="0028785F" w:rsidRDefault="0028785F">
            <w:pPr>
              <w:spacing w:before="100" w:beforeAutospacing="1" w:after="100" w:afterAutospacing="1"/>
              <w:rPr>
                <w:ins w:id="373" w:author="Michal Rouchal" w:date="2018-04-03T15:29:00Z"/>
                <w:rFonts w:ascii="Calibri Light" w:hAnsi="Calibri Light"/>
              </w:rPr>
              <w:pPrChange w:id="374" w:author="Michal Rouchal" w:date="2018-04-03T15:38:00Z">
                <w:pPr>
                  <w:spacing w:before="100" w:beforeAutospacing="1" w:after="100" w:afterAutospacing="1"/>
                  <w:jc w:val="both"/>
                </w:pPr>
              </w:pPrChange>
            </w:pPr>
            <w:ins w:id="375" w:author="Michal Rouchal" w:date="2018-04-03T15:36:00Z">
              <w:r>
                <w:rPr>
                  <w:rFonts w:ascii="Calibri Light" w:hAnsi="Calibri Light"/>
                </w:rPr>
                <w:t>Chemie přídatných látek a doplňků potravin</w:t>
              </w:r>
            </w:ins>
          </w:p>
        </w:tc>
        <w:tc>
          <w:tcPr>
            <w:tcW w:w="1276" w:type="dxa"/>
            <w:tcBorders>
              <w:top w:val="nil"/>
              <w:left w:val="nil"/>
              <w:bottom w:val="nil"/>
              <w:right w:val="nil"/>
            </w:tcBorders>
            <w:vAlign w:val="center"/>
            <w:tcPrChange w:id="376" w:author="Michal Rouchal" w:date="2018-04-03T15:40:00Z">
              <w:tcPr>
                <w:tcW w:w="1417" w:type="dxa"/>
                <w:gridSpan w:val="2"/>
                <w:vAlign w:val="center"/>
              </w:tcPr>
            </w:tcPrChange>
          </w:tcPr>
          <w:p w14:paraId="5497B345" w14:textId="3C89357E" w:rsidR="0028785F" w:rsidRDefault="0028785F">
            <w:pPr>
              <w:spacing w:before="100" w:beforeAutospacing="1" w:after="100" w:afterAutospacing="1"/>
              <w:jc w:val="center"/>
              <w:rPr>
                <w:ins w:id="377" w:author="Michal Rouchal" w:date="2018-04-03T15:29:00Z"/>
                <w:rFonts w:ascii="Calibri Light" w:hAnsi="Calibri Light"/>
              </w:rPr>
              <w:pPrChange w:id="378" w:author="Michal Rouchal" w:date="2018-04-03T15:39:00Z">
                <w:pPr>
                  <w:spacing w:before="100" w:beforeAutospacing="1" w:after="100" w:afterAutospacing="1"/>
                  <w:jc w:val="both"/>
                </w:pPr>
              </w:pPrChange>
            </w:pPr>
            <w:ins w:id="379" w:author="Michal Rouchal" w:date="2018-04-03T15:36:00Z">
              <w:r>
                <w:rPr>
                  <w:rFonts w:ascii="Calibri Light" w:hAnsi="Calibri Light"/>
                </w:rPr>
                <w:t>5</w:t>
              </w:r>
            </w:ins>
          </w:p>
        </w:tc>
        <w:tc>
          <w:tcPr>
            <w:tcW w:w="236" w:type="dxa"/>
            <w:tcBorders>
              <w:top w:val="nil"/>
              <w:left w:val="nil"/>
              <w:bottom w:val="nil"/>
              <w:right w:val="nil"/>
            </w:tcBorders>
            <w:vAlign w:val="center"/>
            <w:tcPrChange w:id="380" w:author="Michal Rouchal" w:date="2018-04-03T15:40:00Z">
              <w:tcPr>
                <w:tcW w:w="284" w:type="dxa"/>
                <w:vAlign w:val="center"/>
              </w:tcPr>
            </w:tcPrChange>
          </w:tcPr>
          <w:p w14:paraId="5AC54E02" w14:textId="77777777" w:rsidR="0028785F" w:rsidRDefault="0028785F">
            <w:pPr>
              <w:spacing w:before="100" w:beforeAutospacing="1" w:after="100" w:afterAutospacing="1"/>
              <w:rPr>
                <w:ins w:id="381" w:author="Michal Rouchal" w:date="2018-04-03T15:29:00Z"/>
                <w:rFonts w:ascii="Calibri Light" w:hAnsi="Calibri Light"/>
              </w:rPr>
              <w:pPrChange w:id="382"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383" w:author="Michal Rouchal" w:date="2018-04-03T15:40:00Z">
              <w:tcPr>
                <w:tcW w:w="2977" w:type="dxa"/>
                <w:vAlign w:val="center"/>
              </w:tcPr>
            </w:tcPrChange>
          </w:tcPr>
          <w:p w14:paraId="5E4E8ACD" w14:textId="76D5EB27" w:rsidR="0028785F" w:rsidRDefault="0028785F">
            <w:pPr>
              <w:spacing w:before="100" w:beforeAutospacing="1" w:after="100" w:afterAutospacing="1"/>
              <w:rPr>
                <w:ins w:id="384" w:author="Michal Rouchal" w:date="2018-04-03T15:29:00Z"/>
                <w:rFonts w:ascii="Calibri Light" w:hAnsi="Calibri Light"/>
              </w:rPr>
              <w:pPrChange w:id="385" w:author="Michal Rouchal" w:date="2018-04-03T15:38:00Z">
                <w:pPr>
                  <w:spacing w:before="100" w:beforeAutospacing="1" w:after="100" w:afterAutospacing="1"/>
                  <w:jc w:val="both"/>
                </w:pPr>
              </w:pPrChange>
            </w:pPr>
            <w:ins w:id="386" w:author="Michal Rouchal" w:date="2018-04-03T15:36:00Z">
              <w:r>
                <w:rPr>
                  <w:rFonts w:ascii="Calibri Light" w:hAnsi="Calibri Light"/>
                </w:rPr>
                <w:t>Pokročilá laboratorní technika</w:t>
              </w:r>
            </w:ins>
          </w:p>
        </w:tc>
        <w:tc>
          <w:tcPr>
            <w:tcW w:w="1307" w:type="dxa"/>
            <w:tcBorders>
              <w:top w:val="nil"/>
              <w:left w:val="nil"/>
              <w:bottom w:val="nil"/>
              <w:right w:val="nil"/>
            </w:tcBorders>
            <w:vAlign w:val="center"/>
            <w:tcPrChange w:id="387" w:author="Michal Rouchal" w:date="2018-04-03T15:40:00Z">
              <w:tcPr>
                <w:tcW w:w="1307" w:type="dxa"/>
                <w:vAlign w:val="center"/>
              </w:tcPr>
            </w:tcPrChange>
          </w:tcPr>
          <w:p w14:paraId="062FBFC8" w14:textId="07AB22D8" w:rsidR="0028785F" w:rsidRDefault="0028785F">
            <w:pPr>
              <w:spacing w:before="100" w:beforeAutospacing="1" w:after="100" w:afterAutospacing="1"/>
              <w:jc w:val="center"/>
              <w:rPr>
                <w:ins w:id="388" w:author="Michal Rouchal" w:date="2018-04-03T15:29:00Z"/>
                <w:rFonts w:ascii="Calibri Light" w:hAnsi="Calibri Light"/>
              </w:rPr>
              <w:pPrChange w:id="389" w:author="Michal Rouchal" w:date="2018-04-03T15:39:00Z">
                <w:pPr>
                  <w:spacing w:before="100" w:beforeAutospacing="1" w:after="100" w:afterAutospacing="1"/>
                  <w:jc w:val="both"/>
                </w:pPr>
              </w:pPrChange>
            </w:pPr>
            <w:ins w:id="390" w:author="Michal Rouchal" w:date="2018-04-03T15:36:00Z">
              <w:r>
                <w:rPr>
                  <w:rFonts w:ascii="Calibri Light" w:hAnsi="Calibri Light"/>
                </w:rPr>
                <w:t>3</w:t>
              </w:r>
            </w:ins>
          </w:p>
        </w:tc>
      </w:tr>
      <w:tr w:rsidR="009A38F4" w14:paraId="761EAFF0" w14:textId="77777777" w:rsidTr="009A38F4">
        <w:trPr>
          <w:ins w:id="391" w:author="Michal Rouchal" w:date="2018-04-03T15:29:00Z"/>
        </w:trPr>
        <w:tc>
          <w:tcPr>
            <w:tcW w:w="3227" w:type="dxa"/>
            <w:tcBorders>
              <w:top w:val="nil"/>
              <w:left w:val="nil"/>
              <w:bottom w:val="nil"/>
              <w:right w:val="nil"/>
            </w:tcBorders>
            <w:vAlign w:val="center"/>
            <w:tcPrChange w:id="392" w:author="Michal Rouchal" w:date="2018-04-03T15:40:00Z">
              <w:tcPr>
                <w:tcW w:w="3227" w:type="dxa"/>
                <w:vAlign w:val="center"/>
              </w:tcPr>
            </w:tcPrChange>
          </w:tcPr>
          <w:p w14:paraId="692D78F5" w14:textId="036E96A2" w:rsidR="0028785F" w:rsidRDefault="0028785F">
            <w:pPr>
              <w:spacing w:before="100" w:beforeAutospacing="1" w:after="100" w:afterAutospacing="1"/>
              <w:rPr>
                <w:ins w:id="393" w:author="Michal Rouchal" w:date="2018-04-03T15:29:00Z"/>
                <w:rFonts w:ascii="Calibri Light" w:hAnsi="Calibri Light"/>
              </w:rPr>
              <w:pPrChange w:id="394" w:author="Michal Rouchal" w:date="2018-04-03T15:38:00Z">
                <w:pPr>
                  <w:spacing w:before="100" w:beforeAutospacing="1" w:after="100" w:afterAutospacing="1"/>
                  <w:jc w:val="both"/>
                </w:pPr>
              </w:pPrChange>
            </w:pPr>
            <w:ins w:id="395" w:author="Michal Rouchal" w:date="2018-04-03T15:36:00Z">
              <w:r>
                <w:rPr>
                  <w:rFonts w:ascii="Calibri Light" w:hAnsi="Calibri Light"/>
                </w:rPr>
                <w:t xml:space="preserve">Legislativa a řízení jakosti v </w:t>
              </w:r>
            </w:ins>
            <w:ins w:id="396" w:author="Michal Rouchal" w:date="2018-04-03T15:38:00Z">
              <w:r w:rsidR="009A38F4">
                <w:rPr>
                  <w:rFonts w:ascii="Calibri Light" w:hAnsi="Calibri Light"/>
                </w:rPr>
                <w:t> p</w:t>
              </w:r>
            </w:ins>
            <w:ins w:id="397" w:author="Michal Rouchal" w:date="2018-04-03T15:36:00Z">
              <w:r>
                <w:rPr>
                  <w:rFonts w:ascii="Calibri Light" w:hAnsi="Calibri Light"/>
                </w:rPr>
                <w:t>otravinářství</w:t>
              </w:r>
            </w:ins>
          </w:p>
        </w:tc>
        <w:tc>
          <w:tcPr>
            <w:tcW w:w="1276" w:type="dxa"/>
            <w:tcBorders>
              <w:top w:val="nil"/>
              <w:left w:val="nil"/>
              <w:bottom w:val="nil"/>
              <w:right w:val="nil"/>
            </w:tcBorders>
            <w:vAlign w:val="center"/>
            <w:tcPrChange w:id="398" w:author="Michal Rouchal" w:date="2018-04-03T15:40:00Z">
              <w:tcPr>
                <w:tcW w:w="1417" w:type="dxa"/>
                <w:gridSpan w:val="2"/>
                <w:vAlign w:val="center"/>
              </w:tcPr>
            </w:tcPrChange>
          </w:tcPr>
          <w:p w14:paraId="10863057" w14:textId="66AAB34A" w:rsidR="0028785F" w:rsidRDefault="0028785F">
            <w:pPr>
              <w:spacing w:before="100" w:beforeAutospacing="1" w:after="100" w:afterAutospacing="1"/>
              <w:jc w:val="center"/>
              <w:rPr>
                <w:ins w:id="399" w:author="Michal Rouchal" w:date="2018-04-03T15:29:00Z"/>
                <w:rFonts w:ascii="Calibri Light" w:hAnsi="Calibri Light"/>
              </w:rPr>
              <w:pPrChange w:id="400" w:author="Michal Rouchal" w:date="2018-04-03T15:39:00Z">
                <w:pPr>
                  <w:spacing w:before="100" w:beforeAutospacing="1" w:after="100" w:afterAutospacing="1"/>
                  <w:jc w:val="both"/>
                </w:pPr>
              </w:pPrChange>
            </w:pPr>
            <w:ins w:id="401" w:author="Michal Rouchal" w:date="2018-04-03T15:37:00Z">
              <w:r>
                <w:rPr>
                  <w:rFonts w:ascii="Calibri Light" w:hAnsi="Calibri Light"/>
                </w:rPr>
                <w:t>4</w:t>
              </w:r>
            </w:ins>
          </w:p>
        </w:tc>
        <w:tc>
          <w:tcPr>
            <w:tcW w:w="236" w:type="dxa"/>
            <w:tcBorders>
              <w:top w:val="nil"/>
              <w:left w:val="nil"/>
              <w:bottom w:val="nil"/>
              <w:right w:val="nil"/>
            </w:tcBorders>
            <w:vAlign w:val="center"/>
            <w:tcPrChange w:id="402" w:author="Michal Rouchal" w:date="2018-04-03T15:40:00Z">
              <w:tcPr>
                <w:tcW w:w="284" w:type="dxa"/>
                <w:vAlign w:val="center"/>
              </w:tcPr>
            </w:tcPrChange>
          </w:tcPr>
          <w:p w14:paraId="06F92B36" w14:textId="77777777" w:rsidR="0028785F" w:rsidRDefault="0028785F">
            <w:pPr>
              <w:spacing w:before="100" w:beforeAutospacing="1" w:after="100" w:afterAutospacing="1"/>
              <w:rPr>
                <w:ins w:id="403" w:author="Michal Rouchal" w:date="2018-04-03T15:29:00Z"/>
                <w:rFonts w:ascii="Calibri Light" w:hAnsi="Calibri Light"/>
              </w:rPr>
              <w:pPrChange w:id="404"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405" w:author="Michal Rouchal" w:date="2018-04-03T15:40:00Z">
              <w:tcPr>
                <w:tcW w:w="2977" w:type="dxa"/>
                <w:vAlign w:val="center"/>
              </w:tcPr>
            </w:tcPrChange>
          </w:tcPr>
          <w:p w14:paraId="1FFB7389" w14:textId="36277553" w:rsidR="0028785F" w:rsidRDefault="0028785F">
            <w:pPr>
              <w:spacing w:before="100" w:beforeAutospacing="1" w:after="100" w:afterAutospacing="1"/>
              <w:rPr>
                <w:ins w:id="406" w:author="Michal Rouchal" w:date="2018-04-03T15:29:00Z"/>
                <w:rFonts w:ascii="Calibri Light" w:hAnsi="Calibri Light"/>
              </w:rPr>
              <w:pPrChange w:id="407" w:author="Michal Rouchal" w:date="2018-04-03T15:38:00Z">
                <w:pPr>
                  <w:spacing w:before="100" w:beforeAutospacing="1" w:after="100" w:afterAutospacing="1"/>
                  <w:jc w:val="both"/>
                </w:pPr>
              </w:pPrChange>
            </w:pPr>
            <w:ins w:id="408" w:author="Michal Rouchal" w:date="2018-04-03T15:37:00Z">
              <w:r>
                <w:rPr>
                  <w:rFonts w:ascii="Calibri Light" w:hAnsi="Calibri Light"/>
                </w:rPr>
                <w:t>Aplikace NMR v analýze potravin a</w:t>
              </w:r>
            </w:ins>
            <w:ins w:id="409" w:author="Michal Rouchal" w:date="2018-04-03T15:38:00Z">
              <w:r w:rsidR="009A38F4">
                <w:rPr>
                  <w:rFonts w:ascii="Calibri Light" w:hAnsi="Calibri Light"/>
                </w:rPr>
                <w:t> </w:t>
              </w:r>
            </w:ins>
            <w:ins w:id="410" w:author="Michal Rouchal" w:date="2018-04-03T15:37:00Z">
              <w:r>
                <w:rPr>
                  <w:rFonts w:ascii="Calibri Light" w:hAnsi="Calibri Light"/>
                </w:rPr>
                <w:t>bioaktivních látek</w:t>
              </w:r>
            </w:ins>
          </w:p>
        </w:tc>
        <w:tc>
          <w:tcPr>
            <w:tcW w:w="1307" w:type="dxa"/>
            <w:tcBorders>
              <w:top w:val="nil"/>
              <w:left w:val="nil"/>
              <w:bottom w:val="nil"/>
              <w:right w:val="nil"/>
            </w:tcBorders>
            <w:vAlign w:val="center"/>
            <w:tcPrChange w:id="411" w:author="Michal Rouchal" w:date="2018-04-03T15:40:00Z">
              <w:tcPr>
                <w:tcW w:w="1307" w:type="dxa"/>
                <w:vAlign w:val="center"/>
              </w:tcPr>
            </w:tcPrChange>
          </w:tcPr>
          <w:p w14:paraId="0C8C1C19" w14:textId="38FBC128" w:rsidR="0028785F" w:rsidRDefault="0028785F">
            <w:pPr>
              <w:spacing w:before="100" w:beforeAutospacing="1" w:after="100" w:afterAutospacing="1"/>
              <w:jc w:val="center"/>
              <w:rPr>
                <w:ins w:id="412" w:author="Michal Rouchal" w:date="2018-04-03T15:29:00Z"/>
                <w:rFonts w:ascii="Calibri Light" w:hAnsi="Calibri Light"/>
              </w:rPr>
              <w:pPrChange w:id="413" w:author="Michal Rouchal" w:date="2018-04-03T15:39:00Z">
                <w:pPr>
                  <w:spacing w:before="100" w:beforeAutospacing="1" w:after="100" w:afterAutospacing="1"/>
                  <w:jc w:val="both"/>
                </w:pPr>
              </w:pPrChange>
            </w:pPr>
            <w:ins w:id="414" w:author="Michal Rouchal" w:date="2018-04-03T15:37:00Z">
              <w:r>
                <w:rPr>
                  <w:rFonts w:ascii="Calibri Light" w:hAnsi="Calibri Light"/>
                </w:rPr>
                <w:t>4</w:t>
              </w:r>
            </w:ins>
          </w:p>
        </w:tc>
      </w:tr>
      <w:tr w:rsidR="009A38F4" w14:paraId="020266A8" w14:textId="77777777" w:rsidTr="009A38F4">
        <w:trPr>
          <w:ins w:id="415" w:author="Michal Rouchal" w:date="2018-04-03T15:29:00Z"/>
        </w:trPr>
        <w:tc>
          <w:tcPr>
            <w:tcW w:w="3227" w:type="dxa"/>
            <w:tcBorders>
              <w:top w:val="nil"/>
              <w:left w:val="nil"/>
              <w:bottom w:val="nil"/>
              <w:right w:val="nil"/>
            </w:tcBorders>
            <w:vAlign w:val="center"/>
            <w:tcPrChange w:id="416" w:author="Michal Rouchal" w:date="2018-04-03T15:40:00Z">
              <w:tcPr>
                <w:tcW w:w="3227" w:type="dxa"/>
                <w:vAlign w:val="center"/>
              </w:tcPr>
            </w:tcPrChange>
          </w:tcPr>
          <w:p w14:paraId="1250879F" w14:textId="2D2DF094" w:rsidR="0028785F" w:rsidRDefault="0028785F">
            <w:pPr>
              <w:spacing w:before="100" w:beforeAutospacing="1" w:after="100" w:afterAutospacing="1"/>
              <w:rPr>
                <w:ins w:id="417" w:author="Michal Rouchal" w:date="2018-04-03T15:29:00Z"/>
                <w:rFonts w:ascii="Calibri Light" w:hAnsi="Calibri Light"/>
              </w:rPr>
              <w:pPrChange w:id="418" w:author="Michal Rouchal" w:date="2018-04-03T15:38:00Z">
                <w:pPr>
                  <w:spacing w:before="100" w:beforeAutospacing="1" w:after="100" w:afterAutospacing="1"/>
                  <w:jc w:val="both"/>
                </w:pPr>
              </w:pPrChange>
            </w:pPr>
            <w:ins w:id="419" w:author="Michal Rouchal" w:date="2018-04-03T15:37:00Z">
              <w:r>
                <w:rPr>
                  <w:rFonts w:ascii="Calibri Light" w:hAnsi="Calibri Light"/>
                </w:rPr>
                <w:t>Senzorické hodnocení potravin</w:t>
              </w:r>
            </w:ins>
          </w:p>
        </w:tc>
        <w:tc>
          <w:tcPr>
            <w:tcW w:w="1276" w:type="dxa"/>
            <w:tcBorders>
              <w:top w:val="nil"/>
              <w:left w:val="nil"/>
              <w:bottom w:val="nil"/>
              <w:right w:val="nil"/>
            </w:tcBorders>
            <w:vAlign w:val="center"/>
            <w:tcPrChange w:id="420" w:author="Michal Rouchal" w:date="2018-04-03T15:40:00Z">
              <w:tcPr>
                <w:tcW w:w="1417" w:type="dxa"/>
                <w:gridSpan w:val="2"/>
                <w:vAlign w:val="center"/>
              </w:tcPr>
            </w:tcPrChange>
          </w:tcPr>
          <w:p w14:paraId="366F94F0" w14:textId="56731776" w:rsidR="0028785F" w:rsidRDefault="0028785F">
            <w:pPr>
              <w:spacing w:before="100" w:beforeAutospacing="1" w:after="100" w:afterAutospacing="1"/>
              <w:jc w:val="center"/>
              <w:rPr>
                <w:ins w:id="421" w:author="Michal Rouchal" w:date="2018-04-03T15:29:00Z"/>
                <w:rFonts w:ascii="Calibri Light" w:hAnsi="Calibri Light"/>
              </w:rPr>
              <w:pPrChange w:id="422" w:author="Michal Rouchal" w:date="2018-04-03T15:39:00Z">
                <w:pPr>
                  <w:spacing w:before="100" w:beforeAutospacing="1" w:after="100" w:afterAutospacing="1"/>
                  <w:jc w:val="both"/>
                </w:pPr>
              </w:pPrChange>
            </w:pPr>
            <w:ins w:id="423" w:author="Michal Rouchal" w:date="2018-04-03T15:37:00Z">
              <w:r>
                <w:rPr>
                  <w:rFonts w:ascii="Calibri Light" w:hAnsi="Calibri Light"/>
                </w:rPr>
                <w:t>4</w:t>
              </w:r>
            </w:ins>
          </w:p>
        </w:tc>
        <w:tc>
          <w:tcPr>
            <w:tcW w:w="236" w:type="dxa"/>
            <w:tcBorders>
              <w:top w:val="nil"/>
              <w:left w:val="nil"/>
              <w:bottom w:val="nil"/>
              <w:right w:val="nil"/>
            </w:tcBorders>
            <w:vAlign w:val="center"/>
            <w:tcPrChange w:id="424" w:author="Michal Rouchal" w:date="2018-04-03T15:40:00Z">
              <w:tcPr>
                <w:tcW w:w="284" w:type="dxa"/>
                <w:vAlign w:val="center"/>
              </w:tcPr>
            </w:tcPrChange>
          </w:tcPr>
          <w:p w14:paraId="71B17B2C" w14:textId="77777777" w:rsidR="0028785F" w:rsidRDefault="0028785F">
            <w:pPr>
              <w:spacing w:before="100" w:beforeAutospacing="1" w:after="100" w:afterAutospacing="1"/>
              <w:rPr>
                <w:ins w:id="425" w:author="Michal Rouchal" w:date="2018-04-03T15:29:00Z"/>
                <w:rFonts w:ascii="Calibri Light" w:hAnsi="Calibri Light"/>
              </w:rPr>
              <w:pPrChange w:id="426" w:author="Michal Rouchal" w:date="2018-04-03T15:38:00Z">
                <w:pPr>
                  <w:spacing w:before="100" w:beforeAutospacing="1" w:after="100" w:afterAutospacing="1"/>
                  <w:jc w:val="both"/>
                </w:pPr>
              </w:pPrChange>
            </w:pPr>
          </w:p>
        </w:tc>
        <w:tc>
          <w:tcPr>
            <w:tcW w:w="3166" w:type="dxa"/>
            <w:tcBorders>
              <w:top w:val="nil"/>
              <w:left w:val="nil"/>
              <w:bottom w:val="nil"/>
              <w:right w:val="nil"/>
            </w:tcBorders>
            <w:vAlign w:val="center"/>
            <w:tcPrChange w:id="427" w:author="Michal Rouchal" w:date="2018-04-03T15:40:00Z">
              <w:tcPr>
                <w:tcW w:w="2977" w:type="dxa"/>
                <w:vAlign w:val="center"/>
              </w:tcPr>
            </w:tcPrChange>
          </w:tcPr>
          <w:p w14:paraId="40CF4BD5" w14:textId="1857DE77" w:rsidR="0028785F" w:rsidRDefault="0028785F">
            <w:pPr>
              <w:spacing w:before="100" w:beforeAutospacing="1" w:after="100" w:afterAutospacing="1"/>
              <w:rPr>
                <w:ins w:id="428" w:author="Michal Rouchal" w:date="2018-04-03T15:29:00Z"/>
                <w:rFonts w:ascii="Calibri Light" w:hAnsi="Calibri Light"/>
              </w:rPr>
              <w:pPrChange w:id="429" w:author="Michal Rouchal" w:date="2018-04-03T15:38:00Z">
                <w:pPr>
                  <w:spacing w:before="100" w:beforeAutospacing="1" w:after="100" w:afterAutospacing="1"/>
                  <w:jc w:val="both"/>
                </w:pPr>
              </w:pPrChange>
            </w:pPr>
            <w:ins w:id="430" w:author="Michal Rouchal" w:date="2018-04-03T15:37:00Z">
              <w:r>
                <w:rPr>
                  <w:rFonts w:ascii="Calibri Light" w:hAnsi="Calibri Light"/>
                </w:rPr>
                <w:t>Separační metody</w:t>
              </w:r>
            </w:ins>
          </w:p>
        </w:tc>
        <w:tc>
          <w:tcPr>
            <w:tcW w:w="1307" w:type="dxa"/>
            <w:tcBorders>
              <w:top w:val="nil"/>
              <w:left w:val="nil"/>
              <w:bottom w:val="nil"/>
              <w:right w:val="nil"/>
            </w:tcBorders>
            <w:vAlign w:val="center"/>
            <w:tcPrChange w:id="431" w:author="Michal Rouchal" w:date="2018-04-03T15:40:00Z">
              <w:tcPr>
                <w:tcW w:w="1307" w:type="dxa"/>
                <w:vAlign w:val="center"/>
              </w:tcPr>
            </w:tcPrChange>
          </w:tcPr>
          <w:p w14:paraId="6B9D062A" w14:textId="7DFE317A" w:rsidR="0028785F" w:rsidRDefault="0028785F">
            <w:pPr>
              <w:spacing w:before="100" w:beforeAutospacing="1" w:after="100" w:afterAutospacing="1"/>
              <w:jc w:val="center"/>
              <w:rPr>
                <w:ins w:id="432" w:author="Michal Rouchal" w:date="2018-04-03T15:29:00Z"/>
                <w:rFonts w:ascii="Calibri Light" w:hAnsi="Calibri Light"/>
              </w:rPr>
              <w:pPrChange w:id="433" w:author="Michal Rouchal" w:date="2018-04-03T15:39:00Z">
                <w:pPr>
                  <w:spacing w:before="100" w:beforeAutospacing="1" w:after="100" w:afterAutospacing="1"/>
                  <w:jc w:val="both"/>
                </w:pPr>
              </w:pPrChange>
            </w:pPr>
            <w:ins w:id="434" w:author="Michal Rouchal" w:date="2018-04-03T15:37:00Z">
              <w:r>
                <w:rPr>
                  <w:rFonts w:ascii="Calibri Light" w:hAnsi="Calibri Light"/>
                </w:rPr>
                <w:t>3</w:t>
              </w:r>
            </w:ins>
          </w:p>
        </w:tc>
      </w:tr>
      <w:tr w:rsidR="009A38F4" w14:paraId="4A3A8C40" w14:textId="77777777" w:rsidTr="009A38F4">
        <w:trPr>
          <w:ins w:id="435" w:author="Michal Rouchal" w:date="2018-04-03T15:29:00Z"/>
        </w:trPr>
        <w:tc>
          <w:tcPr>
            <w:tcW w:w="3227" w:type="dxa"/>
            <w:tcBorders>
              <w:top w:val="nil"/>
              <w:left w:val="nil"/>
              <w:bottom w:val="single" w:sz="12" w:space="0" w:color="auto"/>
              <w:right w:val="nil"/>
            </w:tcBorders>
            <w:vAlign w:val="center"/>
            <w:tcPrChange w:id="436" w:author="Michal Rouchal" w:date="2018-04-03T15:40:00Z">
              <w:tcPr>
                <w:tcW w:w="3227" w:type="dxa"/>
                <w:vAlign w:val="center"/>
              </w:tcPr>
            </w:tcPrChange>
          </w:tcPr>
          <w:p w14:paraId="3128F600" w14:textId="22CCC9A5" w:rsidR="0028785F" w:rsidRDefault="009A38F4">
            <w:pPr>
              <w:spacing w:before="100" w:beforeAutospacing="1" w:after="100" w:afterAutospacing="1"/>
              <w:jc w:val="center"/>
              <w:rPr>
                <w:ins w:id="437" w:author="Michal Rouchal" w:date="2018-04-03T15:29:00Z"/>
                <w:rFonts w:ascii="Calibri Light" w:hAnsi="Calibri Light"/>
              </w:rPr>
              <w:pPrChange w:id="438" w:author="Michal Rouchal" w:date="2018-04-03T15:39:00Z">
                <w:pPr>
                  <w:spacing w:before="100" w:beforeAutospacing="1" w:after="100" w:afterAutospacing="1"/>
                  <w:jc w:val="both"/>
                </w:pPr>
              </w:pPrChange>
            </w:pPr>
            <w:ins w:id="439" w:author="Michal Rouchal" w:date="2018-04-03T15:39:00Z">
              <w:r>
                <w:rPr>
                  <w:rFonts w:ascii="Calibri Light" w:hAnsi="Calibri Light"/>
                </w:rPr>
                <w:t>----</w:t>
              </w:r>
            </w:ins>
          </w:p>
        </w:tc>
        <w:tc>
          <w:tcPr>
            <w:tcW w:w="1276" w:type="dxa"/>
            <w:tcBorders>
              <w:top w:val="nil"/>
              <w:left w:val="nil"/>
              <w:bottom w:val="single" w:sz="12" w:space="0" w:color="auto"/>
              <w:right w:val="nil"/>
            </w:tcBorders>
            <w:vAlign w:val="center"/>
            <w:tcPrChange w:id="440" w:author="Michal Rouchal" w:date="2018-04-03T15:40:00Z">
              <w:tcPr>
                <w:tcW w:w="1417" w:type="dxa"/>
                <w:gridSpan w:val="2"/>
                <w:vAlign w:val="center"/>
              </w:tcPr>
            </w:tcPrChange>
          </w:tcPr>
          <w:p w14:paraId="0B7235F9" w14:textId="25608646" w:rsidR="0028785F" w:rsidRDefault="009A38F4">
            <w:pPr>
              <w:spacing w:before="100" w:beforeAutospacing="1" w:after="100" w:afterAutospacing="1"/>
              <w:jc w:val="center"/>
              <w:rPr>
                <w:ins w:id="441" w:author="Michal Rouchal" w:date="2018-04-03T15:29:00Z"/>
                <w:rFonts w:ascii="Calibri Light" w:hAnsi="Calibri Light"/>
              </w:rPr>
              <w:pPrChange w:id="442" w:author="Michal Rouchal" w:date="2018-04-03T15:39:00Z">
                <w:pPr>
                  <w:spacing w:before="100" w:beforeAutospacing="1" w:after="100" w:afterAutospacing="1"/>
                  <w:jc w:val="both"/>
                </w:pPr>
              </w:pPrChange>
            </w:pPr>
            <w:ins w:id="443" w:author="Michal Rouchal" w:date="2018-04-03T15:39:00Z">
              <w:r>
                <w:rPr>
                  <w:rFonts w:ascii="Calibri Light" w:hAnsi="Calibri Light"/>
                </w:rPr>
                <w:t>---</w:t>
              </w:r>
            </w:ins>
          </w:p>
        </w:tc>
        <w:tc>
          <w:tcPr>
            <w:tcW w:w="236" w:type="dxa"/>
            <w:tcBorders>
              <w:top w:val="nil"/>
              <w:left w:val="nil"/>
              <w:bottom w:val="single" w:sz="12" w:space="0" w:color="auto"/>
              <w:right w:val="nil"/>
            </w:tcBorders>
            <w:vAlign w:val="center"/>
            <w:tcPrChange w:id="444" w:author="Michal Rouchal" w:date="2018-04-03T15:40:00Z">
              <w:tcPr>
                <w:tcW w:w="284" w:type="dxa"/>
                <w:vAlign w:val="center"/>
              </w:tcPr>
            </w:tcPrChange>
          </w:tcPr>
          <w:p w14:paraId="378D3F04" w14:textId="77777777" w:rsidR="0028785F" w:rsidRDefault="0028785F">
            <w:pPr>
              <w:spacing w:before="100" w:beforeAutospacing="1" w:after="100" w:afterAutospacing="1"/>
              <w:rPr>
                <w:ins w:id="445" w:author="Michal Rouchal" w:date="2018-04-03T15:29:00Z"/>
                <w:rFonts w:ascii="Calibri Light" w:hAnsi="Calibri Light"/>
              </w:rPr>
              <w:pPrChange w:id="446" w:author="Michal Rouchal" w:date="2018-04-03T15:38:00Z">
                <w:pPr>
                  <w:spacing w:before="100" w:beforeAutospacing="1" w:after="100" w:afterAutospacing="1"/>
                  <w:jc w:val="both"/>
                </w:pPr>
              </w:pPrChange>
            </w:pPr>
          </w:p>
        </w:tc>
        <w:tc>
          <w:tcPr>
            <w:tcW w:w="3166" w:type="dxa"/>
            <w:tcBorders>
              <w:top w:val="nil"/>
              <w:left w:val="nil"/>
              <w:bottom w:val="single" w:sz="12" w:space="0" w:color="auto"/>
              <w:right w:val="nil"/>
            </w:tcBorders>
            <w:vAlign w:val="center"/>
            <w:tcPrChange w:id="447" w:author="Michal Rouchal" w:date="2018-04-03T15:40:00Z">
              <w:tcPr>
                <w:tcW w:w="2977" w:type="dxa"/>
                <w:vAlign w:val="center"/>
              </w:tcPr>
            </w:tcPrChange>
          </w:tcPr>
          <w:p w14:paraId="40B740B7" w14:textId="1BBD02A5" w:rsidR="0028785F" w:rsidRDefault="0028785F">
            <w:pPr>
              <w:spacing w:before="100" w:beforeAutospacing="1" w:after="100" w:afterAutospacing="1"/>
              <w:rPr>
                <w:ins w:id="448" w:author="Michal Rouchal" w:date="2018-04-03T15:29:00Z"/>
                <w:rFonts w:ascii="Calibri Light" w:hAnsi="Calibri Light"/>
              </w:rPr>
              <w:pPrChange w:id="449" w:author="Michal Rouchal" w:date="2018-04-03T15:38:00Z">
                <w:pPr>
                  <w:spacing w:before="100" w:beforeAutospacing="1" w:after="100" w:afterAutospacing="1"/>
                  <w:jc w:val="both"/>
                </w:pPr>
              </w:pPrChange>
            </w:pPr>
            <w:ins w:id="450" w:author="Michal Rouchal" w:date="2018-04-03T15:37:00Z">
              <w:r>
                <w:rPr>
                  <w:rFonts w:ascii="Calibri Light" w:hAnsi="Calibri Light"/>
                </w:rPr>
                <w:t>Laboratoř separačních metod</w:t>
              </w:r>
            </w:ins>
          </w:p>
        </w:tc>
        <w:tc>
          <w:tcPr>
            <w:tcW w:w="1307" w:type="dxa"/>
            <w:tcBorders>
              <w:top w:val="nil"/>
              <w:left w:val="nil"/>
              <w:bottom w:val="single" w:sz="12" w:space="0" w:color="auto"/>
              <w:right w:val="nil"/>
            </w:tcBorders>
            <w:vAlign w:val="center"/>
            <w:tcPrChange w:id="451" w:author="Michal Rouchal" w:date="2018-04-03T15:40:00Z">
              <w:tcPr>
                <w:tcW w:w="1307" w:type="dxa"/>
                <w:vAlign w:val="center"/>
              </w:tcPr>
            </w:tcPrChange>
          </w:tcPr>
          <w:p w14:paraId="513A722A" w14:textId="27907EAF" w:rsidR="0028785F" w:rsidRDefault="009A38F4">
            <w:pPr>
              <w:spacing w:before="100" w:beforeAutospacing="1" w:after="100" w:afterAutospacing="1"/>
              <w:jc w:val="center"/>
              <w:rPr>
                <w:ins w:id="452" w:author="Michal Rouchal" w:date="2018-04-03T15:29:00Z"/>
                <w:rFonts w:ascii="Calibri Light" w:hAnsi="Calibri Light"/>
              </w:rPr>
              <w:pPrChange w:id="453" w:author="Michal Rouchal" w:date="2018-04-03T15:39:00Z">
                <w:pPr>
                  <w:spacing w:before="100" w:beforeAutospacing="1" w:after="100" w:afterAutospacing="1"/>
                  <w:jc w:val="both"/>
                </w:pPr>
              </w:pPrChange>
            </w:pPr>
            <w:ins w:id="454" w:author="Michal Rouchal" w:date="2018-04-03T15:37:00Z">
              <w:r>
                <w:rPr>
                  <w:rFonts w:ascii="Calibri Light" w:hAnsi="Calibri Light"/>
                </w:rPr>
                <w:t>2</w:t>
              </w:r>
            </w:ins>
          </w:p>
        </w:tc>
      </w:tr>
      <w:tr w:rsidR="009A38F4" w14:paraId="7EB7CBD0" w14:textId="77777777" w:rsidTr="009A38F4">
        <w:trPr>
          <w:ins w:id="455" w:author="Michal Rouchal" w:date="2018-04-03T15:29:00Z"/>
        </w:trPr>
        <w:tc>
          <w:tcPr>
            <w:tcW w:w="3227" w:type="dxa"/>
            <w:tcBorders>
              <w:top w:val="single" w:sz="12" w:space="0" w:color="auto"/>
              <w:left w:val="nil"/>
              <w:bottom w:val="nil"/>
              <w:right w:val="nil"/>
            </w:tcBorders>
            <w:tcPrChange w:id="456" w:author="Michal Rouchal" w:date="2018-04-03T15:40:00Z">
              <w:tcPr>
                <w:tcW w:w="3369" w:type="dxa"/>
                <w:gridSpan w:val="2"/>
              </w:tcPr>
            </w:tcPrChange>
          </w:tcPr>
          <w:p w14:paraId="432348AB" w14:textId="030C0247" w:rsidR="0028785F" w:rsidRPr="009A38F4" w:rsidRDefault="009A38F4" w:rsidP="0028785F">
            <w:pPr>
              <w:spacing w:before="100" w:beforeAutospacing="1" w:after="100" w:afterAutospacing="1"/>
              <w:jc w:val="both"/>
              <w:rPr>
                <w:ins w:id="457" w:author="Michal Rouchal" w:date="2018-04-03T15:29:00Z"/>
                <w:rFonts w:ascii="Calibri Light" w:hAnsi="Calibri Light"/>
                <w:b/>
                <w:rPrChange w:id="458" w:author="Michal Rouchal" w:date="2018-04-03T15:41:00Z">
                  <w:rPr>
                    <w:ins w:id="459" w:author="Michal Rouchal" w:date="2018-04-03T15:29:00Z"/>
                    <w:rFonts w:ascii="Calibri Light" w:hAnsi="Calibri Light"/>
                  </w:rPr>
                </w:rPrChange>
              </w:rPr>
            </w:pPr>
            <w:ins w:id="460" w:author="Michal Rouchal" w:date="2018-04-03T15:40:00Z">
              <w:r w:rsidRPr="009A38F4">
                <w:rPr>
                  <w:rFonts w:ascii="Calibri Light" w:hAnsi="Calibri Light"/>
                  <w:b/>
                  <w:rPrChange w:id="461" w:author="Michal Rouchal" w:date="2018-04-03T15:41:00Z">
                    <w:rPr>
                      <w:rFonts w:ascii="Calibri Light" w:hAnsi="Calibri Light"/>
                    </w:rPr>
                  </w:rPrChange>
                </w:rPr>
                <w:t>Počet kreditů celkem (zastoupení %)</w:t>
              </w:r>
            </w:ins>
          </w:p>
        </w:tc>
        <w:tc>
          <w:tcPr>
            <w:tcW w:w="1276" w:type="dxa"/>
            <w:tcBorders>
              <w:top w:val="single" w:sz="12" w:space="0" w:color="auto"/>
              <w:left w:val="nil"/>
              <w:bottom w:val="nil"/>
              <w:right w:val="nil"/>
            </w:tcBorders>
            <w:tcPrChange w:id="462" w:author="Michal Rouchal" w:date="2018-04-03T15:40:00Z">
              <w:tcPr>
                <w:tcW w:w="1275" w:type="dxa"/>
              </w:tcPr>
            </w:tcPrChange>
          </w:tcPr>
          <w:p w14:paraId="3BA7A4A8" w14:textId="0BB80A10" w:rsidR="0028785F" w:rsidRPr="009A38F4" w:rsidRDefault="009A38F4">
            <w:pPr>
              <w:spacing w:before="100" w:beforeAutospacing="1" w:after="100" w:afterAutospacing="1"/>
              <w:jc w:val="center"/>
              <w:rPr>
                <w:ins w:id="463" w:author="Michal Rouchal" w:date="2018-04-03T15:29:00Z"/>
                <w:rFonts w:ascii="Calibri Light" w:hAnsi="Calibri Light"/>
                <w:b/>
                <w:rPrChange w:id="464" w:author="Michal Rouchal" w:date="2018-04-03T15:41:00Z">
                  <w:rPr>
                    <w:ins w:id="465" w:author="Michal Rouchal" w:date="2018-04-03T15:29:00Z"/>
                    <w:rFonts w:ascii="Calibri Light" w:hAnsi="Calibri Light"/>
                  </w:rPr>
                </w:rPrChange>
              </w:rPr>
              <w:pPrChange w:id="466" w:author="Michal Rouchal" w:date="2018-04-03T15:41:00Z">
                <w:pPr>
                  <w:spacing w:before="100" w:beforeAutospacing="1" w:after="100" w:afterAutospacing="1"/>
                  <w:jc w:val="both"/>
                </w:pPr>
              </w:pPrChange>
            </w:pPr>
            <w:ins w:id="467" w:author="Michal Rouchal" w:date="2018-04-03T15:41:00Z">
              <w:r w:rsidRPr="009A38F4">
                <w:rPr>
                  <w:rFonts w:ascii="Calibri Light" w:hAnsi="Calibri Light"/>
                  <w:b/>
                  <w:rPrChange w:id="468" w:author="Michal Rouchal" w:date="2018-04-03T15:41:00Z">
                    <w:rPr>
                      <w:rFonts w:ascii="Calibri Light" w:hAnsi="Calibri Light"/>
                    </w:rPr>
                  </w:rPrChange>
                </w:rPr>
                <w:t>40 (52 %)</w:t>
              </w:r>
            </w:ins>
          </w:p>
        </w:tc>
        <w:tc>
          <w:tcPr>
            <w:tcW w:w="236" w:type="dxa"/>
            <w:tcBorders>
              <w:top w:val="single" w:sz="12" w:space="0" w:color="auto"/>
              <w:left w:val="nil"/>
              <w:bottom w:val="nil"/>
              <w:right w:val="nil"/>
            </w:tcBorders>
            <w:tcPrChange w:id="469" w:author="Michal Rouchal" w:date="2018-04-03T15:40:00Z">
              <w:tcPr>
                <w:tcW w:w="284" w:type="dxa"/>
              </w:tcPr>
            </w:tcPrChange>
          </w:tcPr>
          <w:p w14:paraId="2964A763" w14:textId="77777777" w:rsidR="0028785F" w:rsidRDefault="0028785F" w:rsidP="0028785F">
            <w:pPr>
              <w:spacing w:before="100" w:beforeAutospacing="1" w:after="100" w:afterAutospacing="1"/>
              <w:jc w:val="both"/>
              <w:rPr>
                <w:ins w:id="470" w:author="Michal Rouchal" w:date="2018-04-03T15:29:00Z"/>
                <w:rFonts w:ascii="Calibri Light" w:hAnsi="Calibri Light"/>
              </w:rPr>
            </w:pPr>
          </w:p>
        </w:tc>
        <w:tc>
          <w:tcPr>
            <w:tcW w:w="3166" w:type="dxa"/>
            <w:tcBorders>
              <w:top w:val="single" w:sz="12" w:space="0" w:color="auto"/>
              <w:left w:val="nil"/>
              <w:bottom w:val="nil"/>
              <w:right w:val="nil"/>
            </w:tcBorders>
            <w:tcPrChange w:id="471" w:author="Michal Rouchal" w:date="2018-04-03T15:40:00Z">
              <w:tcPr>
                <w:tcW w:w="2977" w:type="dxa"/>
              </w:tcPr>
            </w:tcPrChange>
          </w:tcPr>
          <w:p w14:paraId="15763917" w14:textId="30B43091" w:rsidR="0028785F" w:rsidRPr="009A38F4" w:rsidRDefault="009A38F4" w:rsidP="0028785F">
            <w:pPr>
              <w:spacing w:before="100" w:beforeAutospacing="1" w:after="100" w:afterAutospacing="1"/>
              <w:jc w:val="both"/>
              <w:rPr>
                <w:ins w:id="472" w:author="Michal Rouchal" w:date="2018-04-03T15:29:00Z"/>
                <w:rFonts w:ascii="Calibri Light" w:hAnsi="Calibri Light"/>
                <w:b/>
                <w:rPrChange w:id="473" w:author="Michal Rouchal" w:date="2018-04-03T15:41:00Z">
                  <w:rPr>
                    <w:ins w:id="474" w:author="Michal Rouchal" w:date="2018-04-03T15:29:00Z"/>
                    <w:rFonts w:ascii="Calibri Light" w:hAnsi="Calibri Light"/>
                  </w:rPr>
                </w:rPrChange>
              </w:rPr>
            </w:pPr>
            <w:ins w:id="475" w:author="Michal Rouchal" w:date="2018-04-03T15:40:00Z">
              <w:r w:rsidRPr="009A38F4">
                <w:rPr>
                  <w:rFonts w:ascii="Calibri Light" w:hAnsi="Calibri Light"/>
                  <w:b/>
                  <w:rPrChange w:id="476" w:author="Michal Rouchal" w:date="2018-04-03T15:41:00Z">
                    <w:rPr>
                      <w:rFonts w:ascii="Calibri Light" w:hAnsi="Calibri Light"/>
                    </w:rPr>
                  </w:rPrChange>
                </w:rPr>
                <w:t>Počet kreditů celkem (zastoupení %)</w:t>
              </w:r>
            </w:ins>
          </w:p>
        </w:tc>
        <w:tc>
          <w:tcPr>
            <w:tcW w:w="1307" w:type="dxa"/>
            <w:tcBorders>
              <w:top w:val="single" w:sz="12" w:space="0" w:color="auto"/>
              <w:left w:val="nil"/>
              <w:bottom w:val="nil"/>
              <w:right w:val="nil"/>
            </w:tcBorders>
            <w:tcPrChange w:id="477" w:author="Michal Rouchal" w:date="2018-04-03T15:40:00Z">
              <w:tcPr>
                <w:tcW w:w="1307" w:type="dxa"/>
              </w:tcPr>
            </w:tcPrChange>
          </w:tcPr>
          <w:p w14:paraId="7378DCB4" w14:textId="2E66C40E" w:rsidR="0028785F" w:rsidRPr="009A38F4" w:rsidRDefault="009A38F4">
            <w:pPr>
              <w:spacing w:before="100" w:beforeAutospacing="1" w:after="100" w:afterAutospacing="1"/>
              <w:jc w:val="center"/>
              <w:rPr>
                <w:ins w:id="478" w:author="Michal Rouchal" w:date="2018-04-03T15:29:00Z"/>
                <w:rFonts w:ascii="Calibri Light" w:hAnsi="Calibri Light"/>
                <w:b/>
                <w:rPrChange w:id="479" w:author="Michal Rouchal" w:date="2018-04-03T15:41:00Z">
                  <w:rPr>
                    <w:ins w:id="480" w:author="Michal Rouchal" w:date="2018-04-03T15:29:00Z"/>
                    <w:rFonts w:ascii="Calibri Light" w:hAnsi="Calibri Light"/>
                  </w:rPr>
                </w:rPrChange>
              </w:rPr>
              <w:pPrChange w:id="481" w:author="Michal Rouchal" w:date="2018-04-03T15:41:00Z">
                <w:pPr>
                  <w:spacing w:before="100" w:beforeAutospacing="1" w:after="100" w:afterAutospacing="1"/>
                  <w:jc w:val="both"/>
                </w:pPr>
              </w:pPrChange>
            </w:pPr>
            <w:ins w:id="482" w:author="Michal Rouchal" w:date="2018-04-03T15:41:00Z">
              <w:r w:rsidRPr="009A38F4">
                <w:rPr>
                  <w:rFonts w:ascii="Calibri Light" w:hAnsi="Calibri Light"/>
                  <w:b/>
                  <w:rPrChange w:id="483" w:author="Michal Rouchal" w:date="2018-04-03T15:41:00Z">
                    <w:rPr>
                      <w:rFonts w:ascii="Calibri Light" w:hAnsi="Calibri Light"/>
                    </w:rPr>
                  </w:rPrChange>
                </w:rPr>
                <w:t>37 (48 %)</w:t>
              </w:r>
            </w:ins>
          </w:p>
        </w:tc>
      </w:tr>
    </w:tbl>
    <w:p w14:paraId="0548698F" w14:textId="77777777" w:rsidR="0028785F" w:rsidRDefault="0028785F" w:rsidP="00AD1FAB">
      <w:pPr>
        <w:jc w:val="both"/>
        <w:rPr>
          <w:rFonts w:ascii="Calibri Light" w:hAnsi="Calibri Light"/>
        </w:rPr>
      </w:pPr>
    </w:p>
    <w:p w14:paraId="77D4D374" w14:textId="77777777" w:rsidR="003A2D99" w:rsidRPr="00AD1FAB" w:rsidRDefault="003A2D99" w:rsidP="00AD1FA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DB7BF19" w14:textId="5B6D2AA5" w:rsidR="00AD1FAB" w:rsidRDefault="00AD1FAB" w:rsidP="00AD1FAB">
      <w:pPr>
        <w:jc w:val="both"/>
        <w:rPr>
          <w:rFonts w:ascii="Calibri Light" w:hAnsi="Calibri Light"/>
        </w:rPr>
      </w:pPr>
      <w:r w:rsidRPr="00AD1FAB">
        <w:rPr>
          <w:rFonts w:ascii="Calibri Light" w:hAnsi="Calibri Light"/>
        </w:rPr>
        <w:t xml:space="preserve">Jazykové kompetence studentů v magisterském stupni studia navazují na základy, kterých se studentům dostalo v bakalářském stupni studia a jsou dále rozvíjeny ve dvou předmětech </w:t>
      </w:r>
      <w:r w:rsidR="002A0918" w:rsidRPr="002A0918">
        <w:rPr>
          <w:rFonts w:ascii="Calibri Light" w:hAnsi="Calibri Light"/>
        </w:rPr>
        <w:t>Angličtina v chemii potravin a bioaktivních látek</w:t>
      </w:r>
      <w:r w:rsidRPr="00AD1FAB">
        <w:rPr>
          <w:rFonts w:ascii="Calibri Light" w:hAnsi="Calibri Light"/>
        </w:rPr>
        <w:t xml:space="preserve"> a Akademické dovednosti v angličtině. Především prvně jmenovaný předmět významně rozšíří jazykové znalosti studentů ve studovaném oboru (viz B-III charakteristika studijního předmětu). V rámci posílení odbornosti studentů zaměřené na zvládání </w:t>
      </w:r>
      <w:r w:rsidR="002A0918">
        <w:rPr>
          <w:rFonts w:ascii="Calibri Light" w:hAnsi="Calibri Light"/>
        </w:rPr>
        <w:t>problematiky v cizím jazyce byl</w:t>
      </w:r>
      <w:r w:rsidRPr="00AD1FAB">
        <w:rPr>
          <w:rFonts w:ascii="Calibri Light" w:hAnsi="Calibri Light"/>
        </w:rPr>
        <w:t xml:space="preserve"> do studijních plánů</w:t>
      </w:r>
      <w:r w:rsidR="002A0918">
        <w:rPr>
          <w:rFonts w:ascii="Calibri Light" w:hAnsi="Calibri Light"/>
        </w:rPr>
        <w:t xml:space="preserve"> také zařazen</w:t>
      </w:r>
      <w:r w:rsidRPr="00AD1FAB">
        <w:rPr>
          <w:rFonts w:ascii="Calibri Light" w:hAnsi="Calibri Light"/>
        </w:rPr>
        <w:t xml:space="preserve"> předmět</w:t>
      </w:r>
      <w:r w:rsidR="002A0918">
        <w:rPr>
          <w:rFonts w:ascii="Calibri Light" w:hAnsi="Calibri Light"/>
        </w:rPr>
        <w:t xml:space="preserve"> vyučovaný</w:t>
      </w:r>
      <w:r w:rsidRPr="00AD1FAB">
        <w:rPr>
          <w:rFonts w:ascii="Calibri Light" w:hAnsi="Calibri Light"/>
        </w:rPr>
        <w:t xml:space="preserve"> v anglickém jazyce (</w:t>
      </w:r>
      <w:proofErr w:type="spellStart"/>
      <w:r w:rsidR="002A0918" w:rsidRPr="002A0918">
        <w:rPr>
          <w:rFonts w:ascii="Calibri Light" w:hAnsi="Calibri Light"/>
        </w:rPr>
        <w:t>Supramolekulární</w:t>
      </w:r>
      <w:proofErr w:type="spellEnd"/>
      <w:r w:rsidR="002A0918" w:rsidRPr="002A0918">
        <w:rPr>
          <w:rFonts w:ascii="Calibri Light" w:hAnsi="Calibri Light"/>
        </w:rPr>
        <w:t xml:space="preserve"> chemie/</w:t>
      </w:r>
      <w:proofErr w:type="spellStart"/>
      <w:r w:rsidR="002A0918" w:rsidRPr="002A0918">
        <w:rPr>
          <w:rFonts w:ascii="Calibri Light" w:hAnsi="Calibri Light"/>
        </w:rPr>
        <w:t>Supramolecular</w:t>
      </w:r>
      <w:proofErr w:type="spellEnd"/>
      <w:r w:rsidR="002A0918" w:rsidRPr="002A0918">
        <w:rPr>
          <w:rFonts w:ascii="Calibri Light" w:hAnsi="Calibri Light"/>
        </w:rPr>
        <w:t xml:space="preserve"> </w:t>
      </w:r>
      <w:proofErr w:type="spellStart"/>
      <w:r w:rsidR="002A0918" w:rsidRPr="002A0918">
        <w:rPr>
          <w:rFonts w:ascii="Calibri Light" w:hAnsi="Calibri Light"/>
        </w:rPr>
        <w:t>Chemistry</w:t>
      </w:r>
      <w:proofErr w:type="spellEnd"/>
      <w:r w:rsidRPr="00AD1FAB">
        <w:rPr>
          <w:rFonts w:ascii="Calibri Light" w:hAnsi="Calibri Light"/>
        </w:rPr>
        <w:t xml:space="preserve">). Dále je potřeba připomenout skutečnost, že studenti mohou vypracovat svou diplomovou práci v anglickém jazyce, což dále rozšiřuje jejich jazykové dovednosti. Neformálním způsobem své schopnosti rovněž rozvíjejí při studiu a </w:t>
      </w:r>
      <w:proofErr w:type="gramStart"/>
      <w:r w:rsidRPr="00AD1FAB">
        <w:rPr>
          <w:rFonts w:ascii="Calibri Light" w:hAnsi="Calibri Light"/>
        </w:rPr>
        <w:t>zpracování  semestrálních</w:t>
      </w:r>
      <w:proofErr w:type="gramEnd"/>
      <w:r w:rsidRPr="00AD1FAB">
        <w:rPr>
          <w:rFonts w:ascii="Calibri Light" w:hAnsi="Calibri Light"/>
        </w:rPr>
        <w:t xml:space="preserve"> nebo seminárních prací, jelikož převážná většina studijních materiálů a publikací k dané problematice existuje výhradně v anglickém jazyce.</w:t>
      </w:r>
    </w:p>
    <w:p w14:paraId="0AB8D51E" w14:textId="77777777" w:rsidR="003A2D99" w:rsidRPr="00AD1FAB" w:rsidRDefault="003A2D99" w:rsidP="00AD1FAB">
      <w:pPr>
        <w:jc w:val="both"/>
        <w:rPr>
          <w:rFonts w:ascii="Calibri Light" w:hAnsi="Calibri Light"/>
        </w:rPr>
      </w:pP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29"/>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0"/>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3A801C90" w14:textId="7A9D7EF4" w:rsidR="003A2D99" w:rsidRDefault="002A5B53" w:rsidP="00AD1FAB">
      <w:pPr>
        <w:jc w:val="both"/>
        <w:rPr>
          <w:rFonts w:ascii="Calibri Light" w:hAnsi="Calibri Light"/>
        </w:rPr>
      </w:pPr>
      <w:r w:rsidRPr="002A5B53">
        <w:rPr>
          <w:rFonts w:ascii="Calibri Light" w:hAnsi="Calibri Light"/>
        </w:rPr>
        <w:t xml:space="preserve">Univerzita Tomáše Bati ve Zlíně (dále jen „UTB ve Zlíně“) má nastavena funkční pravidla a podmínky pro vytváření studijních plánů. V souladu s nimi jsou v magisterském studijním programu Chemie potravin a bioaktivních látek, který není členěn do specializací, určeny samostatné studijní plány pro prezenční a kombinovanou formu studia. Struktura studijních plánů je tvořena povinnými předměty, povinně volitelnými předměty profilujícího základu, </w:t>
      </w:r>
      <w:del w:id="484" w:author="Simona Mrkvičková" w:date="2018-04-08T22:42:00Z">
        <w:r w:rsidRPr="002A5B53" w:rsidDel="003C31ED">
          <w:rPr>
            <w:rFonts w:ascii="Calibri Light" w:hAnsi="Calibri Light"/>
          </w:rPr>
          <w:delText xml:space="preserve">kdy </w:delText>
        </w:r>
      </w:del>
      <w:ins w:id="485" w:author="Simona Mrkvičková" w:date="2018-04-08T22:42:00Z">
        <w:r w:rsidR="003C31ED">
          <w:rPr>
            <w:rFonts w:ascii="Calibri Light" w:hAnsi="Calibri Light"/>
          </w:rPr>
          <w:t>z nichž</w:t>
        </w:r>
        <w:r w:rsidR="003C31ED" w:rsidRPr="002A5B53">
          <w:rPr>
            <w:rFonts w:ascii="Calibri Light" w:hAnsi="Calibri Light"/>
          </w:rPr>
          <w:t xml:space="preserve"> </w:t>
        </w:r>
      </w:ins>
      <w:r w:rsidRPr="002A5B53">
        <w:rPr>
          <w:rFonts w:ascii="Calibri Light" w:hAnsi="Calibri Light"/>
        </w:rPr>
        <w:t>si studenti mohou zvolit vždy jednu skupinu předmětů na základě jejich profilace (směřující buď do oblasti vzdělávání chemie, nebo potravinářství) a povinně volitelnými předměty nepatřícími do profilujícího základu, z nichž si studenti mohou vybrat dle svých vlastní preferencí. Předměty, které jsou součástí studijních plánů magisterského studijního programu Chemie potravin a bioaktivních látek</w:t>
      </w:r>
      <w:ins w:id="486" w:author="Simona Mrkvičková" w:date="2018-04-08T22:42:00Z">
        <w:r w:rsidR="003C31ED">
          <w:rPr>
            <w:rFonts w:ascii="Calibri Light" w:hAnsi="Calibri Light"/>
          </w:rPr>
          <w:t>,</w:t>
        </w:r>
      </w:ins>
      <w:r w:rsidRPr="002A5B53">
        <w:rPr>
          <w:rFonts w:ascii="Calibri Light" w:hAnsi="Calibri Light"/>
        </w:rPr>
        <w:t xml:space="preserve"> umožňují studentům zejména získání teoretických znalostí potřebných pro výkon povolání včetně uplatnění v tvůrčí činnosti a dále osvojení nezbytných praktických dovedností s ohledem na jejich budoucí zaměstnání</w:t>
      </w:r>
      <w:r>
        <w:rPr>
          <w:rFonts w:ascii="Calibri Light" w:hAnsi="Calibri Light"/>
        </w:rPr>
        <w:t>.</w:t>
      </w:r>
    </w:p>
    <w:p w14:paraId="391A3249" w14:textId="77777777" w:rsidR="002A5B53" w:rsidRPr="00AD1FAB" w:rsidRDefault="002A5B53"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62A19651" w14:textId="6C777BAC" w:rsidR="003A2D99" w:rsidRDefault="002A0918" w:rsidP="00804B03">
      <w:pPr>
        <w:jc w:val="both"/>
        <w:rPr>
          <w:rFonts w:ascii="Calibri Light" w:hAnsi="Calibri Light"/>
        </w:rPr>
      </w:pPr>
      <w:r w:rsidRPr="002A0918">
        <w:rPr>
          <w:rFonts w:ascii="Calibri Light" w:hAnsi="Calibri Light"/>
        </w:rPr>
        <w:t>Navazující studijní program Chemie potravin a bioaktivních látek má vymezeno rámcové uplatnění absolventů studijního programu a typické pracovní pozice, které může absolvent zastávat v tabulce D-I „Záměr rozvoje a další údaje ke studijnímu programu“, části „Předpokládaná uplatnitelnost absolventů na trhu práce“.</w:t>
      </w:r>
    </w:p>
    <w:p w14:paraId="3ED066C7" w14:textId="55000BC6" w:rsidR="002A0918" w:rsidRDefault="002A0918" w:rsidP="00804B03">
      <w:pPr>
        <w:jc w:val="both"/>
        <w:rPr>
          <w:rFonts w:ascii="Calibri Light" w:hAnsi="Calibri Light"/>
        </w:rPr>
      </w:pPr>
      <w:r w:rsidRPr="002A0918">
        <w:rPr>
          <w:rFonts w:ascii="Calibri Light" w:hAnsi="Calibri Light"/>
        </w:rPr>
        <w:lastRenderedPageBreak/>
        <w:t>Absolventi navazující</w:t>
      </w:r>
      <w:ins w:id="487" w:author="Simona Mrkvičková" w:date="2018-04-08T22:43:00Z">
        <w:r w:rsidR="003C31ED">
          <w:rPr>
            <w:rFonts w:ascii="Calibri Light" w:hAnsi="Calibri Light"/>
          </w:rPr>
          <w:t>ho</w:t>
        </w:r>
      </w:ins>
      <w:r w:rsidRPr="002A0918">
        <w:rPr>
          <w:rFonts w:ascii="Calibri Light" w:hAnsi="Calibri Light"/>
        </w:rPr>
        <w:t xml:space="preserve"> studijního programu Chemie potravin a bioaktivních látek budou nacházet uplatnění v potravinářském, chemickém či farmaceutickém průmyslu, ve výzkumných institucích a v orgánech státního dozoru. S ohledem na jejich teoretické znalosti a praktické dovednosti budou moci ve společnostech působících ve výše uvedených oblastech zastávat funkce ve výzkumných a vývojových odděleních, analytických laboratořích či odděleních kontroly kvality. Rovněž budou moci působit ve společnostech zabývajících se výrobou a/nebo distribucí a prodejem chemikálií či potravinových doplňků, laboratorního a spotřebního materiálu či laboratorních přístrojů.</w:t>
      </w:r>
    </w:p>
    <w:p w14:paraId="409BC066" w14:textId="77777777" w:rsidR="002A0918" w:rsidRPr="00804B03" w:rsidRDefault="002A0918" w:rsidP="00804B03">
      <w:pPr>
        <w:jc w:val="both"/>
        <w:rPr>
          <w:rFonts w:ascii="Calibri Light" w:hAnsi="Calibri Light"/>
        </w:rPr>
      </w:pPr>
    </w:p>
    <w:p w14:paraId="07EE6617" w14:textId="77777777" w:rsidR="009E517D" w:rsidRPr="00650764" w:rsidRDefault="009E517D" w:rsidP="00650764">
      <w:pPr>
        <w:pStyle w:val="Nadpis3"/>
      </w:pPr>
      <w:r w:rsidRPr="00650764">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466E958D" w14:textId="56BCECD0" w:rsidR="006A3DE4" w:rsidRDefault="002A0918" w:rsidP="006A3DE4">
      <w:pPr>
        <w:tabs>
          <w:tab w:val="left" w:pos="2835"/>
        </w:tabs>
        <w:spacing w:before="120" w:after="120"/>
        <w:jc w:val="both"/>
        <w:rPr>
          <w:rFonts w:ascii="Calibri Light" w:hAnsi="Calibri Light"/>
        </w:rPr>
      </w:pPr>
      <w:r w:rsidRPr="002A0918">
        <w:rPr>
          <w:rFonts w:ascii="Calibri Light" w:hAnsi="Calibri Light"/>
        </w:rPr>
        <w:t xml:space="preserve">Obsah studia v </w:t>
      </w:r>
      <w:r>
        <w:rPr>
          <w:rFonts w:ascii="Calibri Light" w:hAnsi="Calibri Light"/>
        </w:rPr>
        <w:t>magisterském</w:t>
      </w:r>
      <w:r w:rsidRPr="002A0918">
        <w:rPr>
          <w:rFonts w:ascii="Calibri Light" w:hAnsi="Calibri Light"/>
        </w:rPr>
        <w:t xml:space="preserve"> studijním programu Chemie potravin a bioaktivních látek, tj. soubor vyučovaných předmětů a jejich časová dotace, odpovídá cílům studia uvedeným v tabulce B-I „Charakteristika studijního programu“. Umožňuje tak dosažení stanoveného profilu absolventa, který je blíže popsán v tabulce B-I části „Profil absolventa studijního programu“. Skladba, jakož i náplň jednotlivých předmětů, které jsou součástí studijních plánů tohoto magisterského studijního programu, vychází z aktuálního stavu vědeckého poznání a tvůrčí činnosti </w:t>
      </w:r>
      <w:ins w:id="488" w:author="Simona Mrkvičková" w:date="2018-04-08T22:45:00Z">
        <w:r w:rsidR="003C31ED">
          <w:rPr>
            <w:rFonts w:ascii="Calibri Light" w:hAnsi="Calibri Light"/>
          </w:rPr>
          <w:t xml:space="preserve">pracovníků FT UTB </w:t>
        </w:r>
      </w:ins>
      <w:r w:rsidRPr="002A0918">
        <w:rPr>
          <w:rFonts w:ascii="Calibri Light" w:hAnsi="Calibri Light"/>
        </w:rPr>
        <w:t xml:space="preserve">v oblastech </w:t>
      </w:r>
      <w:del w:id="489" w:author="Stanislav Kafka" w:date="2018-04-12T08:47:00Z">
        <w:r w:rsidRPr="002A0918" w:rsidDel="00D96CB3">
          <w:rPr>
            <w:rFonts w:ascii="Calibri Light" w:hAnsi="Calibri Light"/>
          </w:rPr>
          <w:delText xml:space="preserve">vzdělávání </w:delText>
        </w:r>
      </w:del>
      <w:r w:rsidRPr="002A0918">
        <w:rPr>
          <w:rFonts w:ascii="Calibri Light" w:hAnsi="Calibri Light"/>
        </w:rPr>
        <w:t>chemie a potravinářství s cílem jejich maximálního přiblížení studentům.</w:t>
      </w:r>
    </w:p>
    <w:p w14:paraId="229A3A77" w14:textId="77777777" w:rsidR="002A0918" w:rsidRPr="006A3DE4" w:rsidRDefault="002A0918" w:rsidP="006A3DE4">
      <w:pPr>
        <w:tabs>
          <w:tab w:val="left" w:pos="2835"/>
        </w:tabs>
        <w:spacing w:before="120" w:after="120"/>
        <w:jc w:val="both"/>
        <w:rPr>
          <w:rFonts w:ascii="Calibri Light" w:hAnsi="Calibri Light"/>
        </w:rPr>
      </w:pPr>
    </w:p>
    <w:p w14:paraId="1368767F" w14:textId="77777777" w:rsidR="006A3DE4" w:rsidRPr="006A3DE4" w:rsidRDefault="006A3DE4" w:rsidP="006A3DE4"/>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7E1CC51D" w14:textId="59B34D77" w:rsidR="006C1F23" w:rsidRDefault="002A0918" w:rsidP="006C1F23">
      <w:pPr>
        <w:spacing w:before="120" w:after="120"/>
        <w:jc w:val="both"/>
        <w:rPr>
          <w:rFonts w:ascii="Calibri Light" w:hAnsi="Calibri Light"/>
        </w:rPr>
      </w:pPr>
      <w:r w:rsidRPr="002A0918">
        <w:rPr>
          <w:rFonts w:ascii="Calibri Light" w:hAnsi="Calibri Light"/>
        </w:rPr>
        <w:t>Struktura studijních předmětů a jejich rozsah byly pro tento magisterský studijní program voleny s</w:t>
      </w:r>
      <w:ins w:id="490" w:author="Simona Mrkvičková" w:date="2018-04-08T22:53:00Z">
        <w:r w:rsidR="007A6DDA">
          <w:rPr>
            <w:rFonts w:ascii="Calibri Light" w:hAnsi="Calibri Light"/>
          </w:rPr>
          <w:t> </w:t>
        </w:r>
      </w:ins>
      <w:del w:id="491" w:author="Simona Mrkvičková" w:date="2018-04-08T22:53:00Z">
        <w:r w:rsidRPr="002A0918" w:rsidDel="007A6DDA">
          <w:rPr>
            <w:rFonts w:ascii="Calibri Light" w:hAnsi="Calibri Light"/>
          </w:rPr>
          <w:delText xml:space="preserve"> </w:delText>
        </w:r>
      </w:del>
      <w:r w:rsidRPr="002A0918">
        <w:rPr>
          <w:rFonts w:ascii="Calibri Light" w:hAnsi="Calibri Light"/>
        </w:rPr>
        <w:t>maximálním ohledem na předpoklad budoucího uplatnění absolventů studijního programu, jakož i na aktuální požadavky trhu práce. Předměty svo</w:t>
      </w:r>
      <w:ins w:id="492" w:author="Simona Mrkvičková" w:date="2018-04-08T22:46:00Z">
        <w:r w:rsidR="003C31ED">
          <w:rPr>
            <w:rFonts w:ascii="Calibri Light" w:hAnsi="Calibri Light"/>
          </w:rPr>
          <w:t>u</w:t>
        </w:r>
      </w:ins>
      <w:del w:id="493" w:author="Simona Mrkvičková" w:date="2018-04-08T22:46:00Z">
        <w:r w:rsidRPr="002A0918" w:rsidDel="003C31ED">
          <w:rPr>
            <w:rFonts w:ascii="Calibri Light" w:hAnsi="Calibri Light"/>
          </w:rPr>
          <w:delText>jí</w:delText>
        </w:r>
      </w:del>
      <w:r w:rsidRPr="002A0918">
        <w:rPr>
          <w:rFonts w:ascii="Calibri Light" w:hAnsi="Calibri Light"/>
        </w:rPr>
        <w:t xml:space="preserve"> strukturou navazují na předchozí vzdělání studentů s</w:t>
      </w:r>
      <w:ins w:id="494" w:author="Simona Mrkvičková" w:date="2018-04-08T22:53:00Z">
        <w:r w:rsidR="007A6DDA">
          <w:rPr>
            <w:rFonts w:ascii="Calibri Light" w:hAnsi="Calibri Light"/>
          </w:rPr>
          <w:t> </w:t>
        </w:r>
      </w:ins>
      <w:del w:id="495" w:author="Simona Mrkvičková" w:date="2018-04-08T22:53:00Z">
        <w:r w:rsidRPr="002A0918" w:rsidDel="007A6DDA">
          <w:rPr>
            <w:rFonts w:ascii="Calibri Light" w:hAnsi="Calibri Light"/>
          </w:rPr>
          <w:delText xml:space="preserve"> </w:delText>
        </w:r>
      </w:del>
      <w:r w:rsidRPr="002A0918">
        <w:rPr>
          <w:rFonts w:ascii="Calibri Light" w:hAnsi="Calibri Light"/>
        </w:rPr>
        <w:t xml:space="preserve">cílem </w:t>
      </w:r>
      <w:del w:id="496" w:author="Simona Mrkvičková" w:date="2018-04-08T22:47:00Z">
        <w:r w:rsidRPr="002A0918" w:rsidDel="003C31ED">
          <w:rPr>
            <w:rFonts w:ascii="Calibri Light" w:hAnsi="Calibri Light"/>
          </w:rPr>
          <w:delText>toto rozšířit</w:delText>
        </w:r>
      </w:del>
      <w:ins w:id="497" w:author="Simona Mrkvičková" w:date="2018-04-08T22:47:00Z">
        <w:r w:rsidR="003C31ED">
          <w:rPr>
            <w:rFonts w:ascii="Calibri Light" w:hAnsi="Calibri Light"/>
          </w:rPr>
          <w:t>jeho rozšíření</w:t>
        </w:r>
      </w:ins>
      <w:r w:rsidRPr="002A0918">
        <w:rPr>
          <w:rFonts w:ascii="Calibri Light" w:hAnsi="Calibri Light"/>
        </w:rPr>
        <w:t xml:space="preserve"> o nové kompetence, a to zejména směrem k</w:t>
      </w:r>
      <w:del w:id="498" w:author="Simona Mrkvičková" w:date="2018-04-08T22:47:00Z">
        <w:r w:rsidRPr="002A0918" w:rsidDel="003C31ED">
          <w:rPr>
            <w:rFonts w:ascii="Calibri Light" w:hAnsi="Calibri Light"/>
          </w:rPr>
          <w:delText xml:space="preserve"> </w:delText>
        </w:r>
      </w:del>
      <w:ins w:id="499" w:author="Simona Mrkvičková" w:date="2018-04-08T22:47:00Z">
        <w:r w:rsidR="003C31ED">
          <w:rPr>
            <w:rFonts w:ascii="Calibri Light" w:hAnsi="Calibri Light"/>
          </w:rPr>
          <w:t> </w:t>
        </w:r>
      </w:ins>
      <w:r w:rsidRPr="002A0918">
        <w:rPr>
          <w:rFonts w:ascii="Calibri Light" w:hAnsi="Calibri Light"/>
        </w:rPr>
        <w:t>praktickým aplikacím. Důraz je tedy kladen na vyšší podíl praktické výuky, která by měla svojí povahou vhodně doplnit výuku teoretickou.</w:t>
      </w:r>
      <w:del w:id="500" w:author="Simona Mrkvičková" w:date="2018-04-08T22:53:00Z">
        <w:r w:rsidRPr="002A0918" w:rsidDel="007A6DDA">
          <w:rPr>
            <w:rFonts w:ascii="Calibri Light" w:hAnsi="Calibri Light"/>
          </w:rPr>
          <w:delText xml:space="preserve"> </w:delText>
        </w:r>
      </w:del>
      <w:r w:rsidRPr="002A0918">
        <w:rPr>
          <w:rFonts w:ascii="Calibri Light" w:hAnsi="Calibri Light"/>
        </w:rPr>
        <w:t xml:space="preserve"> Přesná struktura předmětů s</w:t>
      </w:r>
      <w:del w:id="501" w:author="Simona Mrkvičková" w:date="2018-04-08T22:47:00Z">
        <w:r w:rsidRPr="002A0918" w:rsidDel="003C31ED">
          <w:rPr>
            <w:rFonts w:ascii="Calibri Light" w:hAnsi="Calibri Light"/>
          </w:rPr>
          <w:delText xml:space="preserve"> </w:delText>
        </w:r>
      </w:del>
      <w:ins w:id="502" w:author="Simona Mrkvičková" w:date="2018-04-08T22:47:00Z">
        <w:r w:rsidR="003C31ED">
          <w:rPr>
            <w:rFonts w:ascii="Calibri Light" w:hAnsi="Calibri Light"/>
          </w:rPr>
          <w:t> </w:t>
        </w:r>
      </w:ins>
      <w:r w:rsidRPr="002A0918">
        <w:rPr>
          <w:rFonts w:ascii="Calibri Light" w:hAnsi="Calibri Light"/>
        </w:rPr>
        <w:t>jejich rozsahy a charakteristikami je uvedena v</w:t>
      </w:r>
      <w:del w:id="503" w:author="Simona Mrkvičková" w:date="2018-04-08T22:47:00Z">
        <w:r w:rsidRPr="002A0918" w:rsidDel="003C31ED">
          <w:rPr>
            <w:rFonts w:ascii="Calibri Light" w:hAnsi="Calibri Light"/>
          </w:rPr>
          <w:delText xml:space="preserve"> </w:delText>
        </w:r>
      </w:del>
      <w:ins w:id="504" w:author="Simona Mrkvičková" w:date="2018-04-08T22:47:00Z">
        <w:r w:rsidR="003C31ED">
          <w:rPr>
            <w:rFonts w:ascii="Calibri Light" w:hAnsi="Calibri Light"/>
          </w:rPr>
          <w:t> </w:t>
        </w:r>
      </w:ins>
      <w:r w:rsidRPr="002A0918">
        <w:rPr>
          <w:rFonts w:ascii="Calibri Light" w:hAnsi="Calibri Light"/>
        </w:rPr>
        <w:t>akreditačním spisu, konkrétně pak v</w:t>
      </w:r>
      <w:del w:id="505" w:author="Simona Mrkvičková" w:date="2018-04-08T22:47:00Z">
        <w:r w:rsidRPr="002A0918" w:rsidDel="003C31ED">
          <w:rPr>
            <w:rFonts w:ascii="Calibri Light" w:hAnsi="Calibri Light"/>
          </w:rPr>
          <w:delText xml:space="preserve"> </w:delText>
        </w:r>
      </w:del>
      <w:ins w:id="506" w:author="Simona Mrkvičková" w:date="2018-04-08T22:47:00Z">
        <w:r w:rsidR="003C31ED">
          <w:rPr>
            <w:rFonts w:ascii="Calibri Light" w:hAnsi="Calibri Light"/>
          </w:rPr>
          <w:t> </w:t>
        </w:r>
      </w:ins>
      <w:r w:rsidRPr="002A0918">
        <w:rPr>
          <w:rFonts w:ascii="Calibri Light" w:hAnsi="Calibri Light"/>
        </w:rPr>
        <w:t>tabulkách B-II</w:t>
      </w:r>
      <w:ins w:id="507" w:author="Simona Mrkvičková" w:date="2018-04-08T22:47:00Z">
        <w:r w:rsidR="003C31ED">
          <w:rPr>
            <w:rFonts w:ascii="Calibri Light" w:hAnsi="Calibri Light"/>
          </w:rPr>
          <w:t xml:space="preserve"> </w:t>
        </w:r>
      </w:ins>
      <w:r w:rsidRPr="002A0918">
        <w:rPr>
          <w:rFonts w:ascii="Calibri Light" w:hAnsi="Calibri Light"/>
        </w:rPr>
        <w:t>a, B-III</w:t>
      </w:r>
      <w:ins w:id="508" w:author="Simona Mrkvičková" w:date="2018-04-08T22:48:00Z">
        <w:r w:rsidR="003C31ED">
          <w:rPr>
            <w:rFonts w:ascii="Calibri Light" w:hAnsi="Calibri Light"/>
          </w:rPr>
          <w:t>,</w:t>
        </w:r>
      </w:ins>
      <w:r w:rsidRPr="002A0918">
        <w:rPr>
          <w:rFonts w:ascii="Calibri Light" w:hAnsi="Calibri Light"/>
        </w:rPr>
        <w:t xml:space="preserve"> a</w:t>
      </w:r>
      <w:ins w:id="509" w:author="Simona Mrkvičková" w:date="2018-04-08T22:47:00Z">
        <w:r w:rsidR="003C31ED">
          <w:rPr>
            <w:rFonts w:ascii="Calibri Light" w:hAnsi="Calibri Light"/>
          </w:rPr>
          <w:t xml:space="preserve"> je zdůvodněna v tabulce</w:t>
        </w:r>
      </w:ins>
      <w:r w:rsidRPr="002A0918">
        <w:rPr>
          <w:rFonts w:ascii="Calibri Light" w:hAnsi="Calibri Light"/>
        </w:rPr>
        <w:t xml:space="preserve"> D-I.</w:t>
      </w:r>
    </w:p>
    <w:p w14:paraId="756F1EC6" w14:textId="77777777" w:rsidR="003A2D99" w:rsidRPr="006C1F23" w:rsidRDefault="003A2D99"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403EC9BA" w14:textId="015C358E" w:rsidR="009E517D" w:rsidRDefault="009E517D" w:rsidP="00BD69F1">
      <w:pPr>
        <w:spacing w:before="120" w:after="120"/>
      </w:pPr>
      <w:r>
        <w:tab/>
      </w:r>
      <w:r>
        <w:tab/>
      </w:r>
      <w:r>
        <w:tab/>
      </w:r>
      <w:r>
        <w:tab/>
      </w:r>
      <w:r>
        <w:tab/>
        <w:t>Standard 2.14</w:t>
      </w:r>
    </w:p>
    <w:p w14:paraId="497F33AB" w14:textId="088B204F" w:rsidR="006C1F23" w:rsidRPr="006C1F23" w:rsidRDefault="002A0918" w:rsidP="006C1F23">
      <w:pPr>
        <w:spacing w:before="120" w:after="120"/>
        <w:jc w:val="both"/>
        <w:rPr>
          <w:rFonts w:ascii="Calibri Light" w:hAnsi="Calibri Light"/>
        </w:rPr>
      </w:pPr>
      <w:r w:rsidRPr="002A0918">
        <w:rPr>
          <w:rFonts w:ascii="Calibri Light" w:hAnsi="Calibri Light"/>
        </w:rPr>
        <w:lastRenderedPageBreak/>
        <w:t>Struktura magisterského studijního programu Chemie potravin a bioaktivních látek byla navrhována s</w:t>
      </w:r>
      <w:del w:id="510" w:author="Simona Mrkvičková" w:date="2018-04-08T22:53:00Z">
        <w:r w:rsidRPr="002A0918" w:rsidDel="007A6DDA">
          <w:rPr>
            <w:rFonts w:ascii="Calibri Light" w:hAnsi="Calibri Light"/>
          </w:rPr>
          <w:delText xml:space="preserve"> </w:delText>
        </w:r>
      </w:del>
      <w:ins w:id="511" w:author="Simona Mrkvičková" w:date="2018-04-08T22:53:00Z">
        <w:r w:rsidR="007A6DDA">
          <w:rPr>
            <w:rFonts w:ascii="Calibri Light" w:hAnsi="Calibri Light"/>
          </w:rPr>
          <w:t> </w:t>
        </w:r>
      </w:ins>
      <w:r w:rsidRPr="002A0918">
        <w:rPr>
          <w:rFonts w:ascii="Calibri Light" w:hAnsi="Calibri Light"/>
        </w:rPr>
        <w:t>ohledem na zamýšlený profil absolventa vycházející z aktuálních požadavků trhu práce. Skladba povinných předmětů státních závěrečných zkoušek, jakož i tematické okruhy v nich obsažené, vycházejí z povinných předmětů tohoto magisterského studijního programu. Povinně volitelné předměty státních závěrečných zkoušek si budou studenti volit na základě toho, jaké povinně volitelné předměty profilujícího základu</w:t>
      </w:r>
      <w:del w:id="512" w:author="Simona Mrkvičková" w:date="2018-04-08T22:54:00Z">
        <w:r w:rsidRPr="002A0918" w:rsidDel="007A6DDA">
          <w:rPr>
            <w:rFonts w:ascii="Calibri Light" w:hAnsi="Calibri Light"/>
          </w:rPr>
          <w:delText xml:space="preserve"> si</w:delText>
        </w:r>
      </w:del>
      <w:r w:rsidRPr="002A0918">
        <w:rPr>
          <w:rFonts w:ascii="Calibri Light" w:hAnsi="Calibri Light"/>
        </w:rPr>
        <w:t xml:space="preserve"> během studia absolvovali. V souladu s tím</w:t>
      </w:r>
      <w:del w:id="513" w:author="Stanislav Kafka" w:date="2018-04-12T09:19:00Z">
        <w:r w:rsidRPr="002A0918" w:rsidDel="004A2B06">
          <w:rPr>
            <w:rFonts w:ascii="Calibri Light" w:hAnsi="Calibri Light"/>
          </w:rPr>
          <w:delText>to</w:delText>
        </w:r>
      </w:del>
      <w:r w:rsidRPr="002A0918">
        <w:rPr>
          <w:rFonts w:ascii="Calibri Light" w:hAnsi="Calibri Light"/>
        </w:rPr>
        <w:t xml:space="preserve"> budou </w:t>
      </w:r>
      <w:del w:id="514" w:author="Stanislav Kafka" w:date="2018-04-12T09:20:00Z">
        <w:r w:rsidRPr="002A0918" w:rsidDel="004A2B06">
          <w:rPr>
            <w:rFonts w:ascii="Calibri Light" w:hAnsi="Calibri Light"/>
          </w:rPr>
          <w:delText xml:space="preserve">rovněž </w:delText>
        </w:r>
      </w:del>
      <w:r w:rsidRPr="002A0918">
        <w:rPr>
          <w:rFonts w:ascii="Calibri Light" w:hAnsi="Calibri Light"/>
        </w:rPr>
        <w:t>kvalifikační práce, odrážející svým zaměřením nejen samotnou profilaci daného studenta, ale</w:t>
      </w:r>
      <w:ins w:id="515" w:author="Stanislav Kafka" w:date="2018-04-12T09:24:00Z">
        <w:r w:rsidR="004A2B06">
          <w:rPr>
            <w:rFonts w:ascii="Calibri Light" w:hAnsi="Calibri Light"/>
          </w:rPr>
          <w:t xml:space="preserve"> také</w:t>
        </w:r>
      </w:ins>
      <w:r w:rsidRPr="002A0918">
        <w:rPr>
          <w:rFonts w:ascii="Calibri Light" w:hAnsi="Calibri Light"/>
        </w:rPr>
        <w:t xml:space="preserve"> </w:t>
      </w:r>
      <w:del w:id="516" w:author="Simona Mrkvičková" w:date="2018-04-08T22:55:00Z">
        <w:r w:rsidRPr="002A0918" w:rsidDel="007A6DDA">
          <w:rPr>
            <w:rFonts w:ascii="Calibri Light" w:hAnsi="Calibri Light"/>
          </w:rPr>
          <w:delText>rovněž</w:delText>
        </w:r>
      </w:del>
      <w:ins w:id="517" w:author="Simona Mrkvičková" w:date="2018-04-08T22:55:00Z">
        <w:r w:rsidR="007A6DDA">
          <w:rPr>
            <w:rFonts w:ascii="Calibri Light" w:hAnsi="Calibri Light"/>
          </w:rPr>
          <w:t xml:space="preserve">i </w:t>
        </w:r>
      </w:ins>
      <w:del w:id="518" w:author="Simona Mrkvičková" w:date="2018-04-08T22:55:00Z">
        <w:r w:rsidRPr="002A0918" w:rsidDel="007A6DDA">
          <w:rPr>
            <w:rFonts w:ascii="Calibri Light" w:hAnsi="Calibri Light"/>
          </w:rPr>
          <w:delText xml:space="preserve"> pak </w:delText>
        </w:r>
      </w:del>
      <w:r w:rsidRPr="002A0918">
        <w:rPr>
          <w:rFonts w:ascii="Calibri Light" w:hAnsi="Calibri Light"/>
        </w:rPr>
        <w:t>vědecko-výzkumné aktivity příslušného vedoucího kvalifikační práce. Témata kvalifikačních prací budou navrhována a vybírána tak, aby odpovídala aktuálnímu vědeckému poznání v daných oblastech vzdělávání. Na UTB ve Zlíně je dlouhodobě kladen</w:t>
      </w:r>
      <w:del w:id="519" w:author="Simona Mrkvičková" w:date="2018-04-08T22:55:00Z">
        <w:r w:rsidRPr="002A0918" w:rsidDel="007A6DDA">
          <w:rPr>
            <w:rFonts w:ascii="Calibri Light" w:hAnsi="Calibri Light"/>
          </w:rPr>
          <w:delText xml:space="preserve"> značný</w:delText>
        </w:r>
      </w:del>
      <w:r w:rsidRPr="002A0918">
        <w:rPr>
          <w:rFonts w:ascii="Calibri Light" w:hAnsi="Calibri Light"/>
        </w:rPr>
        <w:t xml:space="preserve"> důraz na kvalitu</w:t>
      </w:r>
      <w:del w:id="520" w:author="Simona Mrkvičková" w:date="2018-04-08T22:56:00Z">
        <w:r w:rsidRPr="002A0918" w:rsidDel="007A6DDA">
          <w:rPr>
            <w:rFonts w:ascii="Calibri Light" w:hAnsi="Calibri Light"/>
          </w:rPr>
          <w:delText xml:space="preserve"> je</w:delText>
        </w:r>
        <w:r w:rsidDel="007A6DDA">
          <w:rPr>
            <w:rFonts w:ascii="Calibri Light" w:hAnsi="Calibri Light"/>
          </w:rPr>
          <w:delText>dnotlivých</w:delText>
        </w:r>
      </w:del>
      <w:r>
        <w:rPr>
          <w:rFonts w:ascii="Calibri Light" w:hAnsi="Calibri Light"/>
        </w:rPr>
        <w:t xml:space="preserve"> kvalifikačních prací</w:t>
      </w:r>
      <w:r w:rsidR="006C1F23" w:rsidRPr="006C1F23">
        <w:rPr>
          <w:rFonts w:ascii="Calibri Light" w:hAnsi="Calibri Light"/>
        </w:rPr>
        <w:t>.</w:t>
      </w:r>
    </w:p>
    <w:p w14:paraId="2AC086B9" w14:textId="77777777" w:rsidR="009E517D" w:rsidRDefault="009E517D" w:rsidP="00155275">
      <w:pPr>
        <w:pStyle w:val="Nadpis3"/>
        <w:numPr>
          <w:ilvl w:val="0"/>
          <w:numId w:val="0"/>
        </w:numPr>
        <w:ind w:left="720"/>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6A916C43" w14:textId="4FD79EEF" w:rsidR="005B6D5A" w:rsidRPr="005B6D5A" w:rsidRDefault="00232E9B" w:rsidP="005B6D5A">
      <w:pPr>
        <w:spacing w:before="120" w:after="120"/>
        <w:jc w:val="both"/>
        <w:rPr>
          <w:rFonts w:ascii="Calibri Light" w:hAnsi="Calibri Light"/>
        </w:rPr>
      </w:pPr>
      <w:r w:rsidRPr="00232E9B">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w:t>
      </w:r>
      <w:del w:id="521" w:author="Simona Mrkvičková" w:date="2018-04-08T22:56:00Z">
        <w:r w:rsidRPr="00232E9B" w:rsidDel="007A6DDA">
          <w:rPr>
            <w:rFonts w:ascii="Calibri Light" w:hAnsi="Calibri Light"/>
          </w:rPr>
          <w:delText xml:space="preserve"> </w:delText>
        </w:r>
      </w:del>
      <w:ins w:id="522" w:author="Simona Mrkvičková" w:date="2018-04-08T22:56:00Z">
        <w:r w:rsidR="007A6DDA">
          <w:rPr>
            <w:rFonts w:ascii="Calibri Light" w:hAnsi="Calibri Light"/>
          </w:rPr>
          <w:t> </w:t>
        </w:r>
      </w:ins>
      <w:r w:rsidRPr="00232E9B">
        <w:rPr>
          <w:rFonts w:ascii="Calibri Light" w:hAnsi="Calibri Light"/>
        </w:rPr>
        <w:t xml:space="preserve">procesu výuky. Kromě přednáškové a seminární výuky je posílena hodinová dotace laboratorních cvičení, </w:t>
      </w:r>
      <w:ins w:id="523" w:author="Simona Mrkvičková" w:date="2018-04-08T22:56:00Z">
        <w:r w:rsidR="007A6DDA">
          <w:rPr>
            <w:rFonts w:ascii="Calibri Light" w:hAnsi="Calibri Light"/>
          </w:rPr>
          <w:t>kde</w:t>
        </w:r>
      </w:ins>
      <w:del w:id="524" w:author="Simona Mrkvičková" w:date="2018-04-08T22:56:00Z">
        <w:r w:rsidRPr="00232E9B" w:rsidDel="007A6DDA">
          <w:rPr>
            <w:rFonts w:ascii="Calibri Light" w:hAnsi="Calibri Light"/>
          </w:rPr>
          <w:delText>zde</w:delText>
        </w:r>
      </w:del>
      <w:r w:rsidRPr="00232E9B">
        <w:rPr>
          <w:rFonts w:ascii="Calibri Light" w:hAnsi="Calibri Light"/>
        </w:rPr>
        <w:t xml:space="preserve"> je obzvláště vyžadována aktivní role studentů při řešení zadaných úloh. Do vzdělávací činnosti jsou zavedeny moderní nástroje zahrnující fotografické materiály, instruktážní videa a e-</w:t>
      </w:r>
      <w:proofErr w:type="spellStart"/>
      <w:r w:rsidRPr="00232E9B">
        <w:rPr>
          <w:rFonts w:ascii="Calibri Light" w:hAnsi="Calibri Light"/>
        </w:rPr>
        <w:t>learningové</w:t>
      </w:r>
      <w:proofErr w:type="spellEnd"/>
      <w:r w:rsidRPr="00232E9B">
        <w:rPr>
          <w:rFonts w:ascii="Calibri Light" w:hAnsi="Calibri Light"/>
        </w:rPr>
        <w:t xml:space="preserve"> materiály, které studentům pomohou upevnit si znalosti získané v teoretické i praktické výuce.</w:t>
      </w:r>
    </w:p>
    <w:p w14:paraId="67F337A1" w14:textId="153FA52D" w:rsidR="005B6D5A" w:rsidRPr="005B6D5A" w:rsidRDefault="005B6D5A" w:rsidP="005B6D5A">
      <w:pPr>
        <w:spacing w:before="120" w:after="120"/>
        <w:jc w:val="both"/>
        <w:rPr>
          <w:rFonts w:ascii="Calibri Light" w:hAnsi="Calibri Light"/>
        </w:rPr>
      </w:pPr>
      <w:r w:rsidRPr="005B6D5A">
        <w:rPr>
          <w:rFonts w:ascii="Calibri Light" w:hAnsi="Calibri Light"/>
        </w:rPr>
        <w:t xml:space="preserve">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w:t>
      </w:r>
      <w:proofErr w:type="spellStart"/>
      <w:r w:rsidRPr="005B6D5A">
        <w:rPr>
          <w:rFonts w:ascii="Calibri Light" w:hAnsi="Calibri Light"/>
        </w:rPr>
        <w:t>Skype</w:t>
      </w:r>
      <w:proofErr w:type="spellEnd"/>
      <w:r w:rsidRPr="005B6D5A">
        <w:rPr>
          <w:rFonts w:ascii="Calibri Light" w:hAnsi="Calibri Light"/>
        </w:rPr>
        <w:t xml:space="preserve">, pro obecné informace i </w:t>
      </w:r>
      <w:proofErr w:type="spellStart"/>
      <w:r w:rsidRPr="005B6D5A">
        <w:rPr>
          <w:rFonts w:ascii="Calibri Light" w:hAnsi="Calibri Light"/>
        </w:rPr>
        <w:t>facebook</w:t>
      </w:r>
      <w:proofErr w:type="spellEnd"/>
      <w:r w:rsidRPr="005B6D5A">
        <w:rPr>
          <w:rFonts w:ascii="Calibri Light" w:hAnsi="Calibri Light"/>
        </w:rPr>
        <w:t xml:space="preserve"> apod.).</w:t>
      </w:r>
    </w:p>
    <w:p w14:paraId="78AA0DE7" w14:textId="400DA672" w:rsidR="005B6D5A" w:rsidRPr="007A6DDA" w:rsidRDefault="005B6D5A" w:rsidP="007A6DDA">
      <w:pPr>
        <w:spacing w:before="120" w:after="120"/>
        <w:jc w:val="both"/>
        <w:rPr>
          <w:rFonts w:ascii="Calibri Light" w:hAnsi="Calibri Light"/>
        </w:rPr>
      </w:pPr>
      <w:r w:rsidRPr="005B6D5A">
        <w:rPr>
          <w:rFonts w:ascii="Calibri Light" w:hAnsi="Calibri Light"/>
        </w:rPr>
        <w:t xml:space="preserve">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w:t>
      </w:r>
      <w:del w:id="525" w:author="Simona Mrkvičková" w:date="2018-04-08T22:57:00Z">
        <w:r w:rsidRPr="005B6D5A" w:rsidDel="007A6DDA">
          <w:rPr>
            <w:rFonts w:ascii="Calibri Light" w:hAnsi="Calibri Light"/>
          </w:rPr>
          <w:delText xml:space="preserve">a studijních opor, které jsou uváděny v požadavcích studijních předmětů profilujícího základu. Studentům je zajištěna dostupnost studijní literatury </w:delText>
        </w:r>
      </w:del>
      <w:r w:rsidRPr="005B6D5A">
        <w:rPr>
          <w:rFonts w:ascii="Calibri Light" w:hAnsi="Calibri Light"/>
        </w:rPr>
        <w:t>v univerzitní knihovně</w:t>
      </w:r>
      <w:r>
        <w:rPr>
          <w:rStyle w:val="Znakapoznpodarou"/>
          <w:rFonts w:ascii="Calibri Light" w:hAnsi="Calibri Light"/>
        </w:rPr>
        <w:footnoteReference w:id="31"/>
      </w:r>
      <w:del w:id="526" w:author="Simona Mrkvičková" w:date="2018-04-08T22:57:00Z">
        <w:r w:rsidDel="007A6DDA">
          <w:rPr>
            <w:rFonts w:ascii="Calibri Light" w:hAnsi="Calibri Light"/>
          </w:rPr>
          <w:delText>.</w:delText>
        </w:r>
      </w:del>
      <w:ins w:id="527" w:author="Simona Mrkvičková" w:date="2018-04-08T22:57:00Z">
        <w:r w:rsidR="007A6DDA">
          <w:rPr>
            <w:rFonts w:ascii="Calibri Light" w:hAnsi="Calibri Light"/>
          </w:rPr>
          <w:t xml:space="preserve"> </w:t>
        </w:r>
        <w:r w:rsidR="007A6DDA" w:rsidRPr="007A6DDA">
          <w:rPr>
            <w:rFonts w:ascii="Calibri Light" w:hAnsi="Calibri Light"/>
          </w:rPr>
          <w:t xml:space="preserve">a studijních opor, které jsou uváděny v požadavcích studijních předmětů profilujícího základu. </w:t>
        </w:r>
      </w:ins>
    </w:p>
    <w:p w14:paraId="218D4917" w14:textId="1E22182E"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2"/>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w:t>
      </w:r>
      <w:del w:id="528" w:author="Simona Mrkvičková" w:date="2018-04-08T22:58:00Z">
        <w:r w:rsidRPr="005B6D5A" w:rsidDel="007A6DDA">
          <w:rPr>
            <w:rFonts w:ascii="Calibri Light" w:hAnsi="Calibri Light"/>
          </w:rPr>
          <w:delText xml:space="preserve"> jako jsou</w:delText>
        </w:r>
      </w:del>
      <w:r w:rsidRPr="005B6D5A">
        <w:rPr>
          <w:rFonts w:ascii="Calibri Light" w:hAnsi="Calibri Light"/>
        </w:rPr>
        <w:t xml:space="preserve">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3"/>
      </w:r>
      <w:r w:rsidRPr="005B6D5A">
        <w:rPr>
          <w:rFonts w:ascii="Calibri Light" w:hAnsi="Calibri Light"/>
        </w:rPr>
        <w:t xml:space="preserve"> </w:t>
      </w:r>
      <w:ins w:id="529" w:author="Simona Mrkvičková" w:date="2018-04-08T22:59:00Z">
        <w:r w:rsidR="007A6DDA">
          <w:rPr>
            <w:rFonts w:ascii="Calibri Light" w:hAnsi="Calibri Light"/>
          </w:rPr>
          <w:t xml:space="preserve">v </w:t>
        </w:r>
        <w:r w:rsidR="007A6DDA" w:rsidRPr="005B6D5A">
          <w:rPr>
            <w:rFonts w:ascii="Calibri Light" w:hAnsi="Calibri Light"/>
          </w:rPr>
          <w:t>pokyn</w:t>
        </w:r>
        <w:r w:rsidR="007A6DDA">
          <w:rPr>
            <w:rFonts w:ascii="Calibri Light" w:hAnsi="Calibri Light"/>
          </w:rPr>
          <w:t>u</w:t>
        </w:r>
        <w:r w:rsidR="007A6DDA" w:rsidRPr="005B6D5A">
          <w:rPr>
            <w:rFonts w:ascii="Calibri Light" w:hAnsi="Calibri Light"/>
          </w:rPr>
          <w:t xml:space="preserve"> děkana </w:t>
        </w:r>
        <w:r w:rsidR="007A6DDA">
          <w:rPr>
            <w:rFonts w:cs="Calibri"/>
          </w:rPr>
          <w:t>„</w:t>
        </w:r>
        <w:r w:rsidR="007A6DDA" w:rsidRPr="005B6D5A">
          <w:rPr>
            <w:rFonts w:ascii="Calibri Light" w:hAnsi="Calibri Light"/>
          </w:rPr>
          <w:t xml:space="preserve">Kontrola splnění studijních </w:t>
        </w:r>
        <w:r w:rsidR="007A6DDA" w:rsidRPr="005B6D5A">
          <w:rPr>
            <w:rFonts w:ascii="Calibri Light" w:hAnsi="Calibri Light"/>
          </w:rPr>
          <w:lastRenderedPageBreak/>
          <w:t>povinností a přihlášení na předměty Státní závěrečné zkoušky</w:t>
        </w:r>
        <w:r w:rsidR="007A6DDA">
          <w:rPr>
            <w:rFonts w:cs="Calibri"/>
          </w:rPr>
          <w:t>”</w:t>
        </w:r>
        <w:r w:rsidR="007A6DDA">
          <w:rPr>
            <w:rStyle w:val="Znakapoznpodarou"/>
            <w:rFonts w:ascii="Calibri Light" w:hAnsi="Calibri Light"/>
          </w:rPr>
          <w:footnoteReference w:id="34"/>
        </w:r>
        <w:r w:rsidR="007A6DDA" w:rsidRPr="005B6D5A">
          <w:rPr>
            <w:rFonts w:ascii="Calibri Light" w:hAnsi="Calibri Light"/>
          </w:rPr>
          <w:t>, kter</w:t>
        </w:r>
        <w:r w:rsidR="007A6DDA">
          <w:rPr>
            <w:rFonts w:ascii="Calibri Light" w:hAnsi="Calibri Light"/>
          </w:rPr>
          <w:t>ý</w:t>
        </w:r>
        <w:r w:rsidR="007A6DDA" w:rsidRPr="005B6D5A">
          <w:rPr>
            <w:rFonts w:ascii="Calibri Light" w:hAnsi="Calibri Light"/>
          </w:rPr>
          <w:t xml:space="preserve"> je každoročně aktualizován.</w:t>
        </w:r>
      </w:ins>
      <w:del w:id="532" w:author="Simona Mrkvičková" w:date="2018-04-08T22:59:00Z">
        <w:r w:rsidRPr="005B6D5A" w:rsidDel="007A6DDA">
          <w:rPr>
            <w:rFonts w:ascii="Calibri Light" w:hAnsi="Calibri Light"/>
          </w:rPr>
          <w:delText>a to pokynem děkana Kontrola splnění studijních povinností a přihlášení na předměty Státní závěrečné zkoušky</w:delText>
        </w:r>
        <w:r w:rsidDel="007A6DDA">
          <w:rPr>
            <w:rStyle w:val="Znakapoznpodarou"/>
            <w:rFonts w:ascii="Calibri Light" w:hAnsi="Calibri Light"/>
          </w:rPr>
          <w:footnoteReference w:id="35"/>
        </w:r>
        <w:r w:rsidRPr="005B6D5A" w:rsidDel="007A6DDA">
          <w:rPr>
            <w:rFonts w:ascii="Calibri Light" w:hAnsi="Calibri Light"/>
          </w:rPr>
          <w:delText>, která je každoročně aktualizována.</w:delText>
        </w:r>
      </w:del>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A7018B"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77A43F9E" w:rsidR="009E517D" w:rsidRDefault="00F67F56" w:rsidP="00F67F56">
      <w:pPr>
        <w:spacing w:before="120" w:after="120"/>
        <w:jc w:val="both"/>
        <w:rPr>
          <w:rFonts w:ascii="Calibri Light" w:hAnsi="Calibri Light"/>
        </w:rPr>
      </w:pPr>
      <w:r w:rsidRPr="00F67F56">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w:t>
      </w:r>
      <w:r>
        <w:rPr>
          <w:rFonts w:ascii="Calibri Light" w:hAnsi="Calibri Light"/>
        </w:rPr>
        <w:t xml:space="preserve"> </w:t>
      </w:r>
      <w:proofErr w:type="gramStart"/>
      <w:r>
        <w:rPr>
          <w:rFonts w:ascii="Calibri Light" w:hAnsi="Calibri Light"/>
        </w:rPr>
        <w:t xml:space="preserve">jednotlivých </w:t>
      </w:r>
      <w:r w:rsidRPr="00F67F56">
        <w:rPr>
          <w:rFonts w:ascii="Calibri Light" w:hAnsi="Calibri Light"/>
        </w:rPr>
        <w:t xml:space="preserve"> pracovníků</w:t>
      </w:r>
      <w:proofErr w:type="gramEnd"/>
      <w:r w:rsidRPr="00F67F56">
        <w:rPr>
          <w:rFonts w:ascii="Calibri Light" w:hAnsi="Calibri Light"/>
        </w:rPr>
        <w:t xml:space="preserve"> </w:t>
      </w:r>
      <w:r>
        <w:rPr>
          <w:rFonts w:ascii="Calibri Light" w:hAnsi="Calibri Light"/>
        </w:rPr>
        <w:t xml:space="preserve">do publikační činnosti </w:t>
      </w:r>
      <w:r w:rsidRPr="00F67F56">
        <w:rPr>
          <w:rFonts w:ascii="Calibri Light" w:hAnsi="Calibri Light"/>
        </w:rPr>
        <w:t>je zřejmé z</w:t>
      </w:r>
      <w:r>
        <w:rPr>
          <w:rFonts w:ascii="Calibri Light" w:hAnsi="Calibri Light"/>
        </w:rPr>
        <w:t xml:space="preserve"> formuláře C-I Personální zabezpečení a CII kde jsou uvedeny tvůrčí aktivity  a řešené projekty vztahující se k předloženému studijnímu programu. </w:t>
      </w:r>
      <w:ins w:id="535" w:author="Simona Mrkvičková" w:date="2018-04-08T23:00:00Z">
        <w:r w:rsidR="007A6DDA">
          <w:rPr>
            <w:rFonts w:ascii="Calibri Light" w:hAnsi="Calibri Light"/>
          </w:rPr>
          <w:t xml:space="preserve">Autoři z UTB za posledních 5 let publikovali 65 prací evidovaných </w:t>
        </w:r>
        <w:r w:rsidR="007A6DDA" w:rsidRPr="00807759">
          <w:rPr>
            <w:rFonts w:ascii="Calibri Light" w:hAnsi="Calibri Light"/>
          </w:rPr>
          <w:t xml:space="preserve">v databázi Web </w:t>
        </w:r>
        <w:proofErr w:type="spellStart"/>
        <w:r w:rsidR="007A6DDA" w:rsidRPr="00807759">
          <w:rPr>
            <w:rFonts w:ascii="Calibri Light" w:hAnsi="Calibri Light"/>
          </w:rPr>
          <w:t>of</w:t>
        </w:r>
        <w:proofErr w:type="spellEnd"/>
        <w:r w:rsidR="007A6DDA" w:rsidRPr="00807759">
          <w:rPr>
            <w:rFonts w:ascii="Calibri Light" w:hAnsi="Calibri Light"/>
          </w:rPr>
          <w:t xml:space="preserve"> Science </w:t>
        </w:r>
        <w:proofErr w:type="spellStart"/>
        <w:r w:rsidR="007A6DDA" w:rsidRPr="00807759">
          <w:rPr>
            <w:rFonts w:ascii="Calibri Light" w:hAnsi="Calibri Light"/>
          </w:rPr>
          <w:t>Core</w:t>
        </w:r>
        <w:proofErr w:type="spellEnd"/>
        <w:r w:rsidR="007A6DDA" w:rsidRPr="00807759">
          <w:rPr>
            <w:rFonts w:ascii="Calibri Light" w:hAnsi="Calibri Light"/>
          </w:rPr>
          <w:t xml:space="preserve"> </w:t>
        </w:r>
        <w:proofErr w:type="spellStart"/>
        <w:r w:rsidR="007A6DDA" w:rsidRPr="00807759">
          <w:rPr>
            <w:rFonts w:ascii="Calibri Light" w:hAnsi="Calibri Light"/>
          </w:rPr>
          <w:t>Collection</w:t>
        </w:r>
      </w:ins>
      <w:proofErr w:type="spellEnd"/>
      <w:del w:id="536" w:author="Simona Mrkvičková" w:date="2018-04-08T23:00:00Z">
        <w:r w:rsidR="003F2A38" w:rsidRPr="003F2A38" w:rsidDel="007A6DDA">
          <w:rPr>
            <w:rFonts w:ascii="Calibri Light" w:hAnsi="Calibri Light"/>
          </w:rPr>
          <w:delText>V rámci publikací evidovaných v databázi Web of Science Core Colection autoři z UTB publikovali za posledních 5 let 65 publikací</w:delText>
        </w:r>
      </w:del>
      <w:r w:rsidR="003F2A38" w:rsidRPr="003F2A38">
        <w:rPr>
          <w:rFonts w:ascii="Calibri Light" w:hAnsi="Calibri Light"/>
        </w:rPr>
        <w:t xml:space="preserve"> v oboru FOOD SCIENCE &amp; TECHNOLOGY, což činí 6,6% z celkového počtu publikací s afilací ČR</w:t>
      </w:r>
      <w:ins w:id="537" w:author="Michal Rouchal" w:date="2018-03-28T10:46:00Z">
        <w:r w:rsidR="00C7355E">
          <w:rPr>
            <w:rFonts w:ascii="Calibri Light" w:hAnsi="Calibri Light"/>
          </w:rPr>
          <w:t>, a dále 108 publikací v oborech CHEMISTRY, ORGANIC a CHEMISTRY, MULTIDISCIPLINARY, což činí 2,6% z celkového počtu publikací s afilací ČR.</w:t>
        </w:r>
      </w:ins>
      <w:del w:id="538" w:author="Michal Rouchal" w:date="2018-03-28T10:46:00Z">
        <w:r w:rsidR="003F2A38" w:rsidRPr="003F2A38" w:rsidDel="00C7355E">
          <w:rPr>
            <w:rFonts w:ascii="Calibri Light" w:hAnsi="Calibri Light"/>
          </w:rPr>
          <w:delText>.</w:delText>
        </w:r>
      </w:del>
      <w:r w:rsidRPr="00F67F56">
        <w:rPr>
          <w:rFonts w:ascii="Calibri Light" w:hAnsi="Calibri Light"/>
        </w:rPr>
        <w:t xml:space="preserve"> Do těchto činností jsou pravidelně zapojováni studenti zejména v rámci svých kvalifikačních prací.</w:t>
      </w:r>
      <w:r>
        <w:rPr>
          <w:rFonts w:ascii="Calibri Light" w:hAnsi="Calibri Light"/>
        </w:rPr>
        <w:t xml:space="preserve"> </w:t>
      </w:r>
      <w:del w:id="539" w:author="Simona Mrkvičková" w:date="2018-04-08T23:01:00Z">
        <w:r w:rsidRPr="00F67F56" w:rsidDel="007A6DDA">
          <w:rPr>
            <w:rFonts w:ascii="Calibri Light" w:hAnsi="Calibri Light"/>
          </w:rPr>
          <w:delText xml:space="preserve">Důkazem </w:delText>
        </w:r>
      </w:del>
      <w:ins w:id="540" w:author="Simona Mrkvičková" w:date="2018-04-08T23:01:00Z">
        <w:r w:rsidR="007A6DDA">
          <w:rPr>
            <w:rFonts w:ascii="Calibri Light" w:hAnsi="Calibri Light"/>
          </w:rPr>
          <w:t>Dokladem</w:t>
        </w:r>
        <w:r w:rsidR="007A6DDA" w:rsidRPr="00F67F56">
          <w:rPr>
            <w:rFonts w:ascii="Calibri Light" w:hAnsi="Calibri Light"/>
          </w:rPr>
          <w:t xml:space="preserve"> </w:t>
        </w:r>
      </w:ins>
      <w:r w:rsidRPr="00F67F56">
        <w:rPr>
          <w:rFonts w:ascii="Calibri Light" w:hAnsi="Calibri Light"/>
        </w:rPr>
        <w:t xml:space="preserve">je </w:t>
      </w:r>
      <w:r>
        <w:rPr>
          <w:rFonts w:ascii="Calibri Light" w:hAnsi="Calibri Light"/>
        </w:rPr>
        <w:t>přítomnost</w:t>
      </w:r>
      <w:r w:rsidRPr="00F67F56">
        <w:rPr>
          <w:rFonts w:ascii="Calibri Light" w:hAnsi="Calibri Light"/>
        </w:rPr>
        <w:t xml:space="preserve"> studentů </w:t>
      </w:r>
      <w:del w:id="541" w:author="Simona Mrkvičková" w:date="2018-04-08T23:01:00Z">
        <w:r w:rsidRPr="00F67F56" w:rsidDel="00B7329D">
          <w:rPr>
            <w:rFonts w:ascii="Calibri Light" w:hAnsi="Calibri Light"/>
          </w:rPr>
          <w:delText xml:space="preserve">jako </w:delText>
        </w:r>
      </w:del>
      <w:ins w:id="542" w:author="Simona Mrkvičková" w:date="2018-04-08T23:01:00Z">
        <w:r w:rsidR="00B7329D">
          <w:rPr>
            <w:rFonts w:ascii="Calibri Light" w:hAnsi="Calibri Light"/>
          </w:rPr>
          <w:t>mezi</w:t>
        </w:r>
        <w:r w:rsidR="00B7329D" w:rsidRPr="00F67F56">
          <w:rPr>
            <w:rFonts w:ascii="Calibri Light" w:hAnsi="Calibri Light"/>
          </w:rPr>
          <w:t xml:space="preserve"> </w:t>
        </w:r>
      </w:ins>
      <w:r w:rsidRPr="00F67F56">
        <w:rPr>
          <w:rFonts w:ascii="Calibri Light" w:hAnsi="Calibri Light"/>
        </w:rPr>
        <w:t>člen</w:t>
      </w:r>
      <w:ins w:id="543" w:author="Simona Mrkvičková" w:date="2018-04-08T23:01:00Z">
        <w:r w:rsidR="00B7329D">
          <w:rPr>
            <w:rFonts w:ascii="Calibri Light" w:hAnsi="Calibri Light"/>
          </w:rPr>
          <w:t>y</w:t>
        </w:r>
      </w:ins>
      <w:del w:id="544" w:author="Simona Mrkvičková" w:date="2018-04-08T23:01:00Z">
        <w:r w:rsidRPr="00F67F56" w:rsidDel="00B7329D">
          <w:rPr>
            <w:rFonts w:ascii="Calibri Light" w:hAnsi="Calibri Light"/>
          </w:rPr>
          <w:delText>ů</w:delText>
        </w:r>
      </w:del>
      <w:r w:rsidRPr="00F67F56">
        <w:rPr>
          <w:rFonts w:ascii="Calibri Light" w:hAnsi="Calibri Light"/>
        </w:rPr>
        <w:t xml:space="preserve"> autorských kolektivů výše uvedených </w:t>
      </w:r>
      <w:del w:id="545" w:author="Simona Mrkvičková" w:date="2018-04-08T23:01:00Z">
        <w:r w:rsidRPr="00F67F56" w:rsidDel="00B7329D">
          <w:rPr>
            <w:rFonts w:ascii="Calibri Light" w:hAnsi="Calibri Light"/>
          </w:rPr>
          <w:delText>článků</w:delText>
        </w:r>
      </w:del>
      <w:ins w:id="546" w:author="Simona Mrkvičková" w:date="2018-04-08T23:01:00Z">
        <w:r w:rsidR="00B7329D">
          <w:rPr>
            <w:rFonts w:ascii="Calibri Light" w:hAnsi="Calibri Light"/>
          </w:rPr>
          <w:t>publikací</w:t>
        </w:r>
      </w:ins>
      <w:r w:rsidRPr="00F67F56">
        <w:rPr>
          <w:rFonts w:ascii="Calibri Light" w:hAnsi="Calibri Light"/>
        </w:rPr>
        <w:t>. Předkládaný návrh akreditace je koncipován pro posílení tvůrčí činnosti fakulty a její rozvoj i do budoucna. Tvůrčí činnost se rovněž uskutečňuje v rámci projektů</w:t>
      </w:r>
      <w:r>
        <w:rPr>
          <w:rFonts w:ascii="Calibri Light" w:hAnsi="Calibri Light"/>
        </w:rPr>
        <w:t xml:space="preserve"> a smluvních výzkumů, </w:t>
      </w:r>
      <w:r w:rsidRPr="00F67F56">
        <w:rPr>
          <w:rFonts w:ascii="Calibri Light" w:hAnsi="Calibri Light"/>
        </w:rPr>
        <w:t>do kterých jsou studenti rovněž pravidelně zapojováni.</w:t>
      </w:r>
    </w:p>
    <w:p w14:paraId="76B9CC63" w14:textId="77777777" w:rsidR="003F2A38" w:rsidRPr="00F67F56" w:rsidRDefault="003F2A38"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1FF60866"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w:t>
      </w:r>
      <w:ins w:id="547" w:author="Simona Mrkvičková" w:date="2018-04-08T23:02:00Z">
        <w:r w:rsidR="00B7329D">
          <w:rPr>
            <w:rFonts w:ascii="Calibri Light" w:hAnsi="Calibri Light"/>
          </w:rPr>
          <w:t>k </w:t>
        </w:r>
      </w:ins>
      <w:r w:rsidRPr="00571261">
        <w:rPr>
          <w:rFonts w:ascii="Calibri Light" w:hAnsi="Calibri Light"/>
        </w:rPr>
        <w:t xml:space="preserve">zajištění výuky a hodnotí náklady spojené </w:t>
      </w:r>
      <w:del w:id="548" w:author="Simona Mrkvičková" w:date="2018-04-08T23:02:00Z">
        <w:r w:rsidRPr="00571261" w:rsidDel="00B7329D">
          <w:rPr>
            <w:rFonts w:ascii="Calibri Light" w:hAnsi="Calibri Light"/>
          </w:rPr>
          <w:delText xml:space="preserve">s </w:delText>
        </w:r>
      </w:del>
      <w:ins w:id="549" w:author="Simona Mrkvičková" w:date="2018-04-08T23:02:00Z">
        <w:r w:rsidR="00B7329D" w:rsidRPr="00571261">
          <w:rPr>
            <w:rFonts w:ascii="Calibri Light" w:hAnsi="Calibri Light"/>
          </w:rPr>
          <w:t>s</w:t>
        </w:r>
        <w:r w:rsidR="00B7329D">
          <w:rPr>
            <w:rFonts w:ascii="Calibri Light" w:hAnsi="Calibri Light"/>
          </w:rPr>
          <w:t> </w:t>
        </w:r>
      </w:ins>
      <w:r w:rsidRPr="00571261">
        <w:rPr>
          <w:rFonts w:ascii="Calibri Light" w:hAnsi="Calibri Light"/>
        </w:rPr>
        <w:t xml:space="preserve">uskutečňováním </w:t>
      </w:r>
      <w:ins w:id="550" w:author="Simona Mrkvičková" w:date="2018-04-08T23:03:00Z">
        <w:r w:rsidR="00B7329D" w:rsidRPr="00571261">
          <w:rPr>
            <w:rFonts w:ascii="Calibri Light" w:hAnsi="Calibri Light"/>
          </w:rPr>
          <w:t>studijní</w:t>
        </w:r>
        <w:r w:rsidR="00B7329D">
          <w:rPr>
            <w:rFonts w:ascii="Calibri Light" w:hAnsi="Calibri Light"/>
          </w:rPr>
          <w:t>c</w:t>
        </w:r>
        <w:r w:rsidR="00B7329D" w:rsidRPr="00571261">
          <w:rPr>
            <w:rFonts w:ascii="Calibri Light" w:hAnsi="Calibri Light"/>
          </w:rPr>
          <w:t>h program</w:t>
        </w:r>
        <w:r w:rsidR="00B7329D">
          <w:rPr>
            <w:rFonts w:ascii="Calibri Light" w:hAnsi="Calibri Light"/>
          </w:rPr>
          <w:t>ů</w:t>
        </w:r>
        <w:r w:rsidR="00B7329D" w:rsidRPr="00571261">
          <w:rPr>
            <w:rFonts w:ascii="Calibri Light" w:hAnsi="Calibri Light"/>
          </w:rPr>
          <w:t xml:space="preserve">, zejména náklady na přístrojové vybavení a jeho provoz, na materiální a technické vybavení a jeho modernizaci, osobní náklady, náklady </w:t>
        </w:r>
        <w:r w:rsidR="00B7329D">
          <w:rPr>
            <w:rFonts w:ascii="Calibri Light" w:hAnsi="Calibri Light"/>
          </w:rPr>
          <w:t xml:space="preserve">na </w:t>
        </w:r>
        <w:r w:rsidR="00B7329D" w:rsidRPr="00571261">
          <w:rPr>
            <w:rFonts w:ascii="Calibri Light" w:hAnsi="Calibri Light"/>
          </w:rPr>
          <w:t>další vzdělávání akademických pracovníků a výdaje na inovace. Výuka je financována z</w:t>
        </w:r>
        <w:r w:rsidR="00B7329D">
          <w:rPr>
            <w:rFonts w:ascii="Calibri Light" w:hAnsi="Calibri Light"/>
          </w:rPr>
          <w:t> </w:t>
        </w:r>
        <w:r w:rsidR="00B7329D" w:rsidRPr="00571261">
          <w:rPr>
            <w:rFonts w:ascii="Calibri Light" w:hAnsi="Calibri Light"/>
          </w:rPr>
          <w:t>příspěvku státu na vzdělávací činnost</w:t>
        </w:r>
        <w:r w:rsidR="00B7329D">
          <w:rPr>
            <w:rFonts w:ascii="Calibri Light" w:hAnsi="Calibri Light"/>
          </w:rPr>
          <w:t>, čímž</w:t>
        </w:r>
        <w:r w:rsidR="00B7329D" w:rsidRPr="00571261">
          <w:rPr>
            <w:rFonts w:ascii="Calibri Light" w:hAnsi="Calibri Light"/>
          </w:rPr>
          <w:t xml:space="preserve"> má fakulta zajištěny odpovídající zdroje na pokrytí těchto nákladů i </w:t>
        </w:r>
        <w:r w:rsidR="00B7329D">
          <w:rPr>
            <w:rFonts w:ascii="Calibri Light" w:hAnsi="Calibri Light"/>
          </w:rPr>
          <w:t>v</w:t>
        </w:r>
        <w:r w:rsidR="00B7329D" w:rsidRPr="00571261">
          <w:rPr>
            <w:rFonts w:ascii="Calibri Light" w:hAnsi="Calibri Light"/>
          </w:rPr>
          <w:t>e střednědob</w:t>
        </w:r>
        <w:r w:rsidR="00B7329D">
          <w:rPr>
            <w:rFonts w:ascii="Calibri Light" w:hAnsi="Calibri Light"/>
          </w:rPr>
          <w:t>é</w:t>
        </w:r>
        <w:r w:rsidR="00B7329D" w:rsidRPr="00571261">
          <w:rPr>
            <w:rFonts w:ascii="Calibri Light" w:hAnsi="Calibri Light"/>
          </w:rPr>
          <w:t>m výhled</w:t>
        </w:r>
        <w:r w:rsidR="00B7329D">
          <w:rPr>
            <w:rFonts w:ascii="Calibri Light" w:hAnsi="Calibri Light"/>
          </w:rPr>
          <w:t>u</w:t>
        </w:r>
        <w:r w:rsidR="00B7329D" w:rsidRPr="00571261">
          <w:rPr>
            <w:rFonts w:ascii="Calibri Light" w:hAnsi="Calibri Light"/>
          </w:rPr>
          <w:t xml:space="preserve"> na vývoj financí. Výroční zpráva o hospodaření fakulty je </w:t>
        </w:r>
        <w:r w:rsidR="00B7329D">
          <w:rPr>
            <w:rFonts w:ascii="Calibri Light" w:hAnsi="Calibri Light"/>
          </w:rPr>
          <w:t>veřejný dokument</w:t>
        </w:r>
      </w:ins>
      <w:del w:id="551" w:author="Simona Mrkvičková" w:date="2018-04-08T23:03:00Z">
        <w:r w:rsidRPr="00571261" w:rsidDel="00B7329D">
          <w:rPr>
            <w:rFonts w:ascii="Calibri Light" w:hAnsi="Calibri Light"/>
          </w:rPr>
          <w:delText>studijní</w:delText>
        </w:r>
      </w:del>
      <w:del w:id="552" w:author="Simona Mrkvičková" w:date="2018-04-08T23:02:00Z">
        <w:r w:rsidRPr="00571261" w:rsidDel="00B7329D">
          <w:rPr>
            <w:rFonts w:ascii="Calibri Light" w:hAnsi="Calibri Light"/>
          </w:rPr>
          <w:delText>ho</w:delText>
        </w:r>
      </w:del>
      <w:del w:id="553" w:author="Simona Mrkvičková" w:date="2018-04-08T23:03:00Z">
        <w:r w:rsidRPr="00571261" w:rsidDel="00B7329D">
          <w:rPr>
            <w:rFonts w:ascii="Calibri Light" w:hAnsi="Calibri Light"/>
          </w:rPr>
          <w:delText xml:space="preserve"> program</w:delText>
        </w:r>
      </w:del>
      <w:del w:id="554" w:author="Simona Mrkvičková" w:date="2018-04-08T23:02:00Z">
        <w:r w:rsidRPr="00571261" w:rsidDel="00B7329D">
          <w:rPr>
            <w:rFonts w:ascii="Calibri Light" w:hAnsi="Calibri Light"/>
          </w:rPr>
          <w:delText>u</w:delText>
        </w:r>
      </w:del>
      <w:del w:id="555" w:author="Simona Mrkvičková" w:date="2018-04-08T23:03:00Z">
        <w:r w:rsidRPr="00571261" w:rsidDel="00B7329D">
          <w:rPr>
            <w:rFonts w:ascii="Calibri Light" w:hAnsi="Calibri Light"/>
          </w:rPr>
          <w:delText xml:space="preserve">,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w:delText>
        </w:r>
        <w:r w:rsidRPr="00571261" w:rsidDel="00B7329D">
          <w:rPr>
            <w:rFonts w:ascii="Calibri Light" w:hAnsi="Calibri Light"/>
          </w:rPr>
          <w:lastRenderedPageBreak/>
          <w:delText xml:space="preserve">má zajištěny odpovídající zdroje na pokrytí těchto nákladů i se střednědobým výhledem na vývoj financí. Výroční zpráva o hospodaření fakulty je </w:delText>
        </w:r>
        <w:r w:rsidDel="00B7329D">
          <w:rPr>
            <w:rFonts w:ascii="Calibri Light" w:hAnsi="Calibri Light"/>
          </w:rPr>
          <w:delText>veřejný dokument</w:delText>
        </w:r>
      </w:del>
      <w:r>
        <w:rPr>
          <w:rStyle w:val="Znakapoznpodarou"/>
          <w:rFonts w:ascii="Calibri Light" w:hAnsi="Calibri Light"/>
        </w:rPr>
        <w:footnoteReference w:id="36"/>
      </w:r>
      <w:r>
        <w:rPr>
          <w:rFonts w:ascii="Calibri Light" w:hAnsi="Calibri Light"/>
        </w:rPr>
        <w:t>.</w:t>
      </w:r>
      <w:r w:rsidRPr="00571261">
        <w:rPr>
          <w:rFonts w:ascii="Calibri Light" w:hAnsi="Calibri Light"/>
        </w:rPr>
        <w:t xml:space="preserve"> </w:t>
      </w:r>
    </w:p>
    <w:p w14:paraId="05CDE71B" w14:textId="77777777" w:rsidR="00EC1EB7" w:rsidRDefault="00EC1EB7" w:rsidP="00571261">
      <w:pPr>
        <w:tabs>
          <w:tab w:val="left" w:pos="2835"/>
        </w:tabs>
        <w:spacing w:before="120" w:after="120"/>
        <w:jc w:val="both"/>
        <w:rPr>
          <w:rFonts w:ascii="Calibri Light" w:hAnsi="Calibri Light"/>
        </w:rPr>
      </w:pP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5FB87AA1" w14:textId="27475494" w:rsidR="00EC1EB7" w:rsidRDefault="003F2A38" w:rsidP="00571261">
      <w:pPr>
        <w:tabs>
          <w:tab w:val="left" w:pos="2835"/>
        </w:tabs>
        <w:spacing w:before="120" w:after="120"/>
        <w:jc w:val="both"/>
        <w:rPr>
          <w:rFonts w:ascii="Calibri Light" w:hAnsi="Calibri Light"/>
        </w:rPr>
      </w:pPr>
      <w:r w:rsidRPr="003F2A38">
        <w:rPr>
          <w:rFonts w:ascii="Calibri Light" w:hAnsi="Calibri Light"/>
        </w:rPr>
        <w:t>Realizace magisterského studijního programu Chemie potravin a bioaktivních látek je zajištěna odpovídajícím materiálním a technickým zabezpečením. UTB ve Zlíně má vybudovánu odpovídající infrastrukturu, disponuje dostatečnými provozuschopnými výukovými a studijní prostory. Vybavení učeben a laboratoří odpovídá magisterskému akademicky zaměřenému studijnímu programu</w:t>
      </w:r>
      <w:del w:id="556" w:author="Simona Mrkvičková" w:date="2018-04-08T23:05:00Z">
        <w:r w:rsidRPr="003F2A38" w:rsidDel="00B7329D">
          <w:rPr>
            <w:rFonts w:ascii="Calibri Light" w:hAnsi="Calibri Light"/>
          </w:rPr>
          <w:delText>.</w:delText>
        </w:r>
      </w:del>
      <w:r w:rsidRPr="003F2A38">
        <w:rPr>
          <w:rFonts w:ascii="Calibri Light" w:hAnsi="Calibri Light"/>
        </w:rPr>
        <w:t xml:space="preserve"> </w:t>
      </w:r>
      <w:ins w:id="557" w:author="Simona Mrkvičková" w:date="2018-04-08T23:05:00Z">
        <w:r w:rsidR="00B7329D" w:rsidRPr="005A3C7C">
          <w:rPr>
            <w:rFonts w:ascii="Calibri Light" w:hAnsi="Calibri Light"/>
          </w:rPr>
          <w:t>a jejich kapacita odpovídá počtu studentů</w:t>
        </w:r>
        <w:r w:rsidR="00B7329D">
          <w:rPr>
            <w:rFonts w:ascii="Calibri Light" w:hAnsi="Calibri Light"/>
          </w:rPr>
          <w:t xml:space="preserve">. </w:t>
        </w:r>
      </w:ins>
      <w:del w:id="558" w:author="Simona Mrkvičková" w:date="2018-04-08T23:05:00Z">
        <w:r w:rsidRPr="003F2A38" w:rsidDel="00B7329D">
          <w:rPr>
            <w:rFonts w:ascii="Calibri Light" w:hAnsi="Calibri Light"/>
          </w:rPr>
          <w:delText xml:space="preserve">Pro potřeby magisterského studijního programu Chemie potravin a bioaktivních látek jsou k dispozici laboratoře pro analýzu potravin (celková kapacita 45 míst), laboratoře pro určování struktury molekul (celková kapacita 24 míst), laboratoře organické syntézy (celková kapacita 60 míst), laboratoře separačních metod (celková kapacita 24 míst) a další. Všechny laboratoře umožňují studentům provádět pokročilé laboratorní operace a jsou vybaveny moderními analytickými přístroji. </w:delText>
        </w:r>
      </w:del>
      <w:r w:rsidRPr="003F2A38">
        <w:rPr>
          <w:rFonts w:ascii="Calibri Light" w:hAnsi="Calibri Light"/>
        </w:rPr>
        <w:t>Bližší popis je uveden v tabulce C-IV akreditačního spisu „Materiální zabezpečení studijního programu“.</w:t>
      </w:r>
      <w:r w:rsidR="00571261" w:rsidRPr="00571261">
        <w:rPr>
          <w:rFonts w:ascii="Calibri Light" w:hAnsi="Calibri Light"/>
        </w:rPr>
        <w:t xml:space="preserve"> </w:t>
      </w:r>
    </w:p>
    <w:p w14:paraId="59006FBC" w14:textId="77777777" w:rsidR="003F2A38" w:rsidRPr="00571261" w:rsidRDefault="003F2A38"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w:t>
      </w:r>
      <w:proofErr w:type="gramStart"/>
      <w:r w:rsidRPr="000700C8">
        <w:rPr>
          <w:rFonts w:ascii="Calibri Light" w:hAnsi="Calibri Light"/>
        </w:rPr>
        <w:t>III</w:t>
      </w:r>
      <w:proofErr w:type="gramEnd"/>
      <w:r w:rsidRPr="000700C8">
        <w:rPr>
          <w:rFonts w:ascii="Calibri Light" w:hAnsi="Calibri Light"/>
        </w:rPr>
        <w:t xml:space="preserve">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8F79F3">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4D3739A0"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AAA921B" w14:textId="7397A6E4" w:rsidR="00CA04E2" w:rsidRDefault="00CA04E2" w:rsidP="00683429">
      <w:pPr>
        <w:tabs>
          <w:tab w:val="left" w:pos="2835"/>
        </w:tabs>
        <w:spacing w:before="120" w:after="120"/>
        <w:jc w:val="both"/>
        <w:rPr>
          <w:rFonts w:ascii="Calibri Light" w:hAnsi="Calibri Light"/>
        </w:rPr>
      </w:pPr>
    </w:p>
    <w:p w14:paraId="1BEA7A4F" w14:textId="77777777" w:rsidR="00CA04E2" w:rsidRPr="00683429" w:rsidRDefault="00CA04E2"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lastRenderedPageBreak/>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1BAA9EDE"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37"/>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5962B5">
        <w:rPr>
          <w:rStyle w:val="Znakapoznpodarou"/>
          <w:rFonts w:ascii="Calibri Light" w:hAnsi="Calibri Light"/>
        </w:rPr>
        <w:footnoteReference w:id="38"/>
      </w:r>
      <w:r w:rsidRPr="00683429">
        <w:rPr>
          <w:rFonts w:ascii="Calibri Light" w:hAnsi="Calibri Light"/>
        </w:rPr>
        <w:t xml:space="preserve"> ve Zlíně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57B7EAE9" w14:textId="34D2C75A" w:rsidR="009E517D" w:rsidRDefault="003F2A38" w:rsidP="005962B5">
      <w:pPr>
        <w:tabs>
          <w:tab w:val="left" w:pos="2835"/>
        </w:tabs>
        <w:spacing w:before="120" w:after="120"/>
        <w:jc w:val="both"/>
        <w:rPr>
          <w:rFonts w:ascii="Calibri Light" w:hAnsi="Calibri Light"/>
        </w:rPr>
      </w:pPr>
      <w:r w:rsidRPr="003F2A38">
        <w:rPr>
          <w:rFonts w:ascii="Calibri Light" w:hAnsi="Calibri Light"/>
        </w:rPr>
        <w:t xml:space="preserve">Garant studijního programu je akademický pracovník, který je habilitovaný docent v oboru „Organická chemie“ s vědeckou hodností „kandidát věd“ (ve zkratce „CSc.“) v tomtéž oboru. Obor habilitace garanta odpovídá </w:t>
      </w:r>
      <w:del w:id="559" w:author="Simona Mrkvičková" w:date="2018-04-08T23:05:00Z">
        <w:r w:rsidRPr="003F2A38" w:rsidDel="00B7329D">
          <w:rPr>
            <w:rFonts w:ascii="Calibri Light" w:hAnsi="Calibri Light"/>
          </w:rPr>
          <w:delText xml:space="preserve">jedné </w:delText>
        </w:r>
      </w:del>
      <w:ins w:id="560" w:author="Simona Mrkvičková" w:date="2018-04-08T23:05:00Z">
        <w:r w:rsidR="00B7329D">
          <w:rPr>
            <w:rFonts w:ascii="Calibri Light" w:hAnsi="Calibri Light"/>
          </w:rPr>
          <w:t>významné části</w:t>
        </w:r>
      </w:ins>
      <w:del w:id="561" w:author="Simona Mrkvičková" w:date="2018-04-08T23:06:00Z">
        <w:r w:rsidRPr="003F2A38" w:rsidDel="00B7329D">
          <w:rPr>
            <w:rFonts w:ascii="Calibri Light" w:hAnsi="Calibri Light"/>
          </w:rPr>
          <w:delText>z</w:delText>
        </w:r>
      </w:del>
      <w:r w:rsidRPr="003F2A38">
        <w:rPr>
          <w:rFonts w:ascii="Calibri Light" w:hAnsi="Calibri Light"/>
        </w:rPr>
        <w:t xml:space="preserve"> oblast</w:t>
      </w:r>
      <w:ins w:id="562" w:author="Simona Mrkvičková" w:date="2018-04-08T23:06:00Z">
        <w:r w:rsidR="00B7329D">
          <w:rPr>
            <w:rFonts w:ascii="Calibri Light" w:hAnsi="Calibri Light"/>
          </w:rPr>
          <w:t>i</w:t>
        </w:r>
      </w:ins>
      <w:del w:id="563" w:author="Simona Mrkvičková" w:date="2018-04-08T23:06:00Z">
        <w:r w:rsidRPr="003F2A38" w:rsidDel="00B7329D">
          <w:rPr>
            <w:rFonts w:ascii="Calibri Light" w:hAnsi="Calibri Light"/>
          </w:rPr>
          <w:delText>í</w:delText>
        </w:r>
      </w:del>
      <w:r w:rsidRPr="003F2A38">
        <w:rPr>
          <w:rFonts w:ascii="Calibri Light" w:hAnsi="Calibri Light"/>
        </w:rPr>
        <w:t xml:space="preserve"> vzdělávání, v rámci </w:t>
      </w:r>
      <w:del w:id="564" w:author="Simona Mrkvičková" w:date="2018-04-08T23:06:00Z">
        <w:r w:rsidRPr="003F2A38" w:rsidDel="00B7329D">
          <w:rPr>
            <w:rFonts w:ascii="Calibri Light" w:hAnsi="Calibri Light"/>
          </w:rPr>
          <w:delText xml:space="preserve">kterých </w:delText>
        </w:r>
      </w:del>
      <w:ins w:id="565" w:author="Simona Mrkvičková" w:date="2018-04-08T23:06:00Z">
        <w:r w:rsidR="00B7329D" w:rsidRPr="003F2A38">
          <w:rPr>
            <w:rFonts w:ascii="Calibri Light" w:hAnsi="Calibri Light"/>
          </w:rPr>
          <w:t>kter</w:t>
        </w:r>
        <w:r w:rsidR="00B7329D">
          <w:rPr>
            <w:rFonts w:ascii="Calibri Light" w:hAnsi="Calibri Light"/>
          </w:rPr>
          <w:t>é</w:t>
        </w:r>
        <w:r w:rsidR="00B7329D" w:rsidRPr="003F2A38">
          <w:rPr>
            <w:rFonts w:ascii="Calibri Light" w:hAnsi="Calibri Light"/>
          </w:rPr>
          <w:t xml:space="preserve"> </w:t>
        </w:r>
      </w:ins>
      <w:r w:rsidRPr="003F2A38">
        <w:rPr>
          <w:rFonts w:ascii="Calibri Light" w:hAnsi="Calibri Light"/>
        </w:rPr>
        <w:t xml:space="preserve">bude studijní program uskutečňován. Garant v tomto oboru v posledních pěti letech vykonával vědeckou činnost, přičemž publikoval několik prací v prestižních časopisech nejen z oblasti organické, ale také medicinální chemie. Jeho </w:t>
      </w:r>
      <w:r w:rsidRPr="003F2A38">
        <w:rPr>
          <w:rFonts w:ascii="Calibri Light" w:hAnsi="Calibri Light"/>
          <w:i/>
        </w:rPr>
        <w:t>h-index</w:t>
      </w:r>
      <w:r w:rsidRPr="003F2A38">
        <w:rPr>
          <w:rFonts w:ascii="Calibri Light" w:hAnsi="Calibri Light"/>
        </w:rPr>
        <w:t xml:space="preserve"> má hodnotu 10.</w:t>
      </w:r>
      <w:r w:rsidR="005962B5" w:rsidRPr="005962B5">
        <w:rPr>
          <w:rFonts w:ascii="Calibri Light" w:hAnsi="Calibri Light"/>
        </w:rPr>
        <w:t xml:space="preserve"> </w:t>
      </w:r>
    </w:p>
    <w:p w14:paraId="575863A6" w14:textId="6F0FB094" w:rsidR="003951B3" w:rsidRDefault="001B3F53" w:rsidP="005962B5">
      <w:pPr>
        <w:tabs>
          <w:tab w:val="left" w:pos="2835"/>
        </w:tabs>
        <w:spacing w:before="120" w:after="120"/>
        <w:jc w:val="both"/>
        <w:rPr>
          <w:ins w:id="566" w:author="Simona Mrkvičková" w:date="2018-04-08T21:40:00Z"/>
          <w:rFonts w:ascii="Calibri Light" w:hAnsi="Calibri Light"/>
        </w:rPr>
      </w:pPr>
      <w:ins w:id="567" w:author="Simona Mrkvičková" w:date="2018-04-08T21:38:00Z">
        <w:r w:rsidRPr="001B3F53">
          <w:rPr>
            <w:rFonts w:ascii="Calibri Light" w:hAnsi="Calibri Light"/>
          </w:rPr>
          <w:t xml:space="preserve">Doc. Kafka je v současné době garantem magisterského studijního oboru Chemie potravin a bioaktivních látek na UTB jehož platnost je do 1. 11. 2019.  V případě udělení akreditace předloženému studijnímu programu FT nebude přijímat </w:t>
        </w:r>
      </w:ins>
      <w:ins w:id="568" w:author="Simona Mrkvičková" w:date="2018-04-08T21:39:00Z">
        <w:r w:rsidR="003951B3">
          <w:rPr>
            <w:rFonts w:ascii="Calibri Light" w:hAnsi="Calibri Light"/>
          </w:rPr>
          <w:t xml:space="preserve">studenty </w:t>
        </w:r>
      </w:ins>
      <w:ins w:id="569" w:author="Simona Mrkvičková" w:date="2018-04-08T21:38:00Z">
        <w:r w:rsidRPr="001B3F53">
          <w:rPr>
            <w:rFonts w:ascii="Calibri Light" w:hAnsi="Calibri Light"/>
          </w:rPr>
          <w:t xml:space="preserve">do stávajícího magisterského studijního oboru. </w:t>
        </w:r>
        <w:r>
          <w:rPr>
            <w:rFonts w:ascii="Calibri Light" w:hAnsi="Calibri Light"/>
          </w:rPr>
          <w:t>V případě potřeby bude u stávajícího oboru</w:t>
        </w:r>
        <w:r w:rsidRPr="001B3F53">
          <w:rPr>
            <w:rFonts w:ascii="Calibri Light" w:hAnsi="Calibri Light"/>
          </w:rPr>
          <w:t xml:space="preserve"> provedena změna garanta na dostudování.</w:t>
        </w:r>
      </w:ins>
    </w:p>
    <w:p w14:paraId="3F6180B3" w14:textId="1ACD76EF" w:rsidR="008E10F9" w:rsidDel="001B3F53" w:rsidRDefault="00395B54" w:rsidP="005962B5">
      <w:pPr>
        <w:tabs>
          <w:tab w:val="left" w:pos="2835"/>
        </w:tabs>
        <w:spacing w:before="120" w:after="120"/>
        <w:jc w:val="both"/>
        <w:rPr>
          <w:del w:id="570" w:author="Simona Mrkvičková" w:date="2018-04-08T21:38:00Z"/>
          <w:rFonts w:ascii="Calibri Light" w:hAnsi="Calibri Light"/>
        </w:rPr>
      </w:pPr>
      <w:del w:id="571" w:author="Simona Mrkvičková" w:date="2018-04-08T21:38:00Z">
        <w:r w:rsidDel="001B3F53">
          <w:rPr>
            <w:rFonts w:ascii="Calibri Light" w:hAnsi="Calibri Light"/>
          </w:rPr>
          <w:delText xml:space="preserve">Doc. </w:delText>
        </w:r>
        <w:r w:rsidR="003F2A38" w:rsidDel="001B3F53">
          <w:rPr>
            <w:rFonts w:ascii="Calibri Light" w:hAnsi="Calibri Light"/>
          </w:rPr>
          <w:delText>Kafka</w:delText>
        </w:r>
        <w:r w:rsidR="008E10F9" w:rsidDel="001B3F53">
          <w:rPr>
            <w:rFonts w:ascii="Calibri Light" w:hAnsi="Calibri Light"/>
          </w:rPr>
          <w:delText xml:space="preserve"> je v současné době </w:delText>
        </w:r>
        <w:r w:rsidDel="001B3F53">
          <w:rPr>
            <w:rFonts w:ascii="Calibri Light" w:hAnsi="Calibri Light"/>
          </w:rPr>
          <w:delText>garant</w:delText>
        </w:r>
        <w:r w:rsidR="003F2A38" w:rsidDel="001B3F53">
          <w:rPr>
            <w:rFonts w:ascii="Calibri Light" w:hAnsi="Calibri Light"/>
          </w:rPr>
          <w:delText>em</w:delText>
        </w:r>
        <w:r w:rsidDel="001B3F53">
          <w:rPr>
            <w:rFonts w:ascii="Calibri Light" w:hAnsi="Calibri Light"/>
          </w:rPr>
          <w:delText xml:space="preserve"> </w:delText>
        </w:r>
        <w:r w:rsidR="003F2A38" w:rsidDel="001B3F53">
          <w:rPr>
            <w:rFonts w:ascii="Calibri Light" w:hAnsi="Calibri Light"/>
          </w:rPr>
          <w:delText xml:space="preserve">magisterského </w:delText>
        </w:r>
        <w:r w:rsidDel="001B3F53">
          <w:rPr>
            <w:rFonts w:ascii="Calibri Light" w:hAnsi="Calibri Light"/>
          </w:rPr>
          <w:delText xml:space="preserve">studijního oboru </w:delText>
        </w:r>
        <w:r w:rsidR="003F2A38" w:rsidDel="001B3F53">
          <w:rPr>
            <w:rFonts w:ascii="Calibri Light" w:hAnsi="Calibri Light"/>
          </w:rPr>
          <w:delText>Chemie potravin a bioaktivních látek</w:delText>
        </w:r>
        <w:r w:rsidRPr="00395B54" w:rsidDel="001B3F53">
          <w:rPr>
            <w:rFonts w:ascii="Calibri Light" w:hAnsi="Calibri Light"/>
          </w:rPr>
          <w:delText xml:space="preserve"> </w:delText>
        </w:r>
        <w:r w:rsidR="003F2A38" w:rsidDel="001B3F53">
          <w:rPr>
            <w:rFonts w:ascii="Calibri Light" w:hAnsi="Calibri Light"/>
          </w:rPr>
          <w:delText xml:space="preserve">na UTB. </w:delText>
        </w:r>
        <w:r w:rsidDel="001B3F53">
          <w:rPr>
            <w:rFonts w:ascii="Calibri Light" w:hAnsi="Calibri Light"/>
          </w:rPr>
          <w:delText xml:space="preserve">V případě udělení akreditace předloženému studijnímu programu bude tato </w:delText>
        </w:r>
        <w:r w:rsidR="00921943" w:rsidDel="001B3F53">
          <w:rPr>
            <w:rFonts w:ascii="Calibri Light" w:hAnsi="Calibri Light"/>
          </w:rPr>
          <w:delText>situace řešena změnou garanta.</w:delText>
        </w:r>
      </w:del>
    </w:p>
    <w:p w14:paraId="477C7B38" w14:textId="77777777" w:rsidR="003F2A38" w:rsidRPr="005962B5" w:rsidRDefault="003F2A38" w:rsidP="005962B5">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4ADAAE6F" w14:textId="1303940B" w:rsidR="007D7B53" w:rsidRDefault="003F2A38" w:rsidP="007D7B53">
      <w:pPr>
        <w:tabs>
          <w:tab w:val="left" w:pos="2835"/>
        </w:tabs>
        <w:spacing w:before="120" w:after="120"/>
        <w:jc w:val="both"/>
        <w:rPr>
          <w:ins w:id="572" w:author="Michal Rouchal" w:date="2018-04-03T15:46:00Z"/>
          <w:rFonts w:ascii="Calibri Light" w:hAnsi="Calibri Light"/>
        </w:rPr>
      </w:pPr>
      <w:r w:rsidRPr="003F2A38">
        <w:rPr>
          <w:rFonts w:ascii="Calibri Light" w:hAnsi="Calibri Light"/>
        </w:rPr>
        <w:t xml:space="preserve">Personální zabezpečení studijního programu splňuje požadavky standardů pro akreditaci magisterského studijního programu týkající se pracovní doby akademických pracovníků na UTB ve Zlíně a na ostatních vysokých školách. Počet akademických pracovníků, kteří budou zabezpečovat studijní program, odpovídá akademicky zaměřenému magisterskému studijnímu programu, oblastem vzdělávání, v rámci kterých bude studijní program uskutečňován, formám studia, metodám výuky a předpokládanému počtu studentů. Studijní program je zabezpečen akademickými pracovníky s příslušnou kvalifikací </w:t>
      </w:r>
      <w:ins w:id="573" w:author="Michal Rouchal" w:date="2018-03-28T10:57:00Z">
        <w:r w:rsidR="00B67F87">
          <w:rPr>
            <w:rFonts w:ascii="Calibri Light" w:hAnsi="Calibri Light"/>
          </w:rPr>
          <w:t xml:space="preserve">a odbornou způsobilostí </w:t>
        </w:r>
      </w:ins>
      <w:r w:rsidRPr="003F2A38">
        <w:rPr>
          <w:rFonts w:ascii="Calibri Light" w:hAnsi="Calibri Light"/>
        </w:rPr>
        <w:t xml:space="preserve">pro zajištění jednotlivých studijních předmětů. Celková struktura akademických pracovníků, kteří budou zabezpečovat studijní program, odpovídá z hlediska kvalifikace, věku, délky týdenní pracovní doby </w:t>
      </w:r>
      <w:ins w:id="574" w:author="Simona Mrkvičková" w:date="2018-04-08T23:09:00Z">
        <w:r w:rsidR="00B7329D" w:rsidRPr="00B7329D">
          <w:rPr>
            <w:rFonts w:ascii="Calibri Light" w:hAnsi="Calibri Light"/>
          </w:rPr>
          <w:t xml:space="preserve">a zkušeností s působením v zahraničí </w:t>
        </w:r>
      </w:ins>
      <w:r w:rsidRPr="003F2A38">
        <w:rPr>
          <w:rFonts w:ascii="Calibri Light" w:hAnsi="Calibri Light"/>
        </w:rPr>
        <w:t xml:space="preserve">struktuře studijního plánu, cílům a profilu studijního programu, přičemž akademičtí pracovníci vykonávají tvůrčí </w:t>
      </w:r>
      <w:r w:rsidRPr="003F2A38">
        <w:rPr>
          <w:rFonts w:ascii="Calibri Light" w:hAnsi="Calibri Light"/>
        </w:rPr>
        <w:lastRenderedPageBreak/>
        <w:t xml:space="preserve">činnost, jež svojí povahou souvisí alespoň s jednou oblastí vzdělávání, v rámci nichž má být studijní program </w:t>
      </w:r>
      <w:proofErr w:type="gramStart"/>
      <w:r w:rsidRPr="003F2A38">
        <w:rPr>
          <w:rFonts w:ascii="Calibri Light" w:hAnsi="Calibri Light"/>
        </w:rPr>
        <w:t>uskutečňován</w:t>
      </w:r>
      <w:r>
        <w:rPr>
          <w:rFonts w:ascii="Calibri Light" w:hAnsi="Calibri Light"/>
        </w:rPr>
        <w:t>.</w:t>
      </w:r>
      <w:ins w:id="575" w:author="Stanislav Kafka" w:date="2018-04-12T09:26:00Z">
        <w:r w:rsidR="0041212D">
          <w:rPr>
            <w:rFonts w:ascii="Calibri Light" w:hAnsi="Calibri Light"/>
          </w:rPr>
          <w:t xml:space="preserve"> ...</w:t>
        </w:r>
      </w:ins>
      <w:proofErr w:type="gramEnd"/>
    </w:p>
    <w:p w14:paraId="5EF236C4" w14:textId="4B01AC41" w:rsidR="00193F7C" w:rsidRPr="00193F7C" w:rsidRDefault="009A38F4" w:rsidP="00193F7C">
      <w:pPr>
        <w:tabs>
          <w:tab w:val="left" w:pos="2835"/>
        </w:tabs>
        <w:spacing w:before="120" w:after="120"/>
        <w:jc w:val="both"/>
        <w:rPr>
          <w:ins w:id="576" w:author="Simona Mrkvičková" w:date="2018-04-09T14:46:00Z"/>
          <w:rFonts w:ascii="Calibri Light" w:hAnsi="Calibri Light"/>
        </w:rPr>
      </w:pPr>
      <w:ins w:id="577" w:author="Michal Rouchal" w:date="2018-04-03T15:46:00Z">
        <w:r>
          <w:rPr>
            <w:rFonts w:ascii="Calibri Light" w:hAnsi="Calibri Light"/>
          </w:rPr>
          <w:t xml:space="preserve">Dle doporučení Rady pro vnitřní </w:t>
        </w:r>
      </w:ins>
      <w:ins w:id="578" w:author="Michal Rouchal" w:date="2018-04-03T15:47:00Z">
        <w:r>
          <w:rPr>
            <w:rFonts w:ascii="Calibri Light" w:hAnsi="Calibri Light"/>
          </w:rPr>
          <w:t>hodnocení</w:t>
        </w:r>
      </w:ins>
      <w:ins w:id="579" w:author="Michal Rouchal" w:date="2018-04-03T15:46:00Z">
        <w:r>
          <w:rPr>
            <w:rFonts w:ascii="Calibri Light" w:hAnsi="Calibri Light"/>
          </w:rPr>
          <w:t xml:space="preserve"> </w:t>
        </w:r>
      </w:ins>
      <w:ins w:id="580" w:author="Michal Rouchal" w:date="2018-04-03T15:47:00Z">
        <w:r>
          <w:rPr>
            <w:rFonts w:ascii="Calibri Light" w:hAnsi="Calibri Light"/>
          </w:rPr>
          <w:t>UTB ve Zlíně bude na tomto místě podán stručný kome</w:t>
        </w:r>
      </w:ins>
      <w:ins w:id="581" w:author="Michal Rouchal" w:date="2018-04-03T15:48:00Z">
        <w:r>
          <w:rPr>
            <w:rFonts w:ascii="Calibri Light" w:hAnsi="Calibri Light"/>
          </w:rPr>
          <w:t>ntář ke garantům předmětů</w:t>
        </w:r>
        <w:r w:rsidR="00096C86">
          <w:rPr>
            <w:rFonts w:ascii="Calibri Light" w:hAnsi="Calibri Light"/>
          </w:rPr>
          <w:t xml:space="preserve"> Separační metody, Laboratoř separačních metod, Interpretace chromatografických a</w:t>
        </w:r>
        <w:r w:rsidR="007C2289">
          <w:rPr>
            <w:rFonts w:ascii="Calibri Light" w:hAnsi="Calibri Light"/>
          </w:rPr>
          <w:t xml:space="preserve"> spektrálních dat a Senzorické</w:t>
        </w:r>
        <w:r w:rsidR="00096C86">
          <w:rPr>
            <w:rFonts w:ascii="Calibri Light" w:hAnsi="Calibri Light"/>
          </w:rPr>
          <w:t xml:space="preserve"> hodnocení potravin.</w:t>
        </w:r>
      </w:ins>
      <w:ins w:id="582" w:author="Michal Rouchal" w:date="2018-04-03T15:49:00Z">
        <w:r w:rsidR="00096C86">
          <w:rPr>
            <w:rFonts w:ascii="Calibri Light" w:hAnsi="Calibri Light"/>
          </w:rPr>
          <w:t xml:space="preserve"> Garantem předmětů Separační metody a Laboratoř separačních metod je RNDr. Marek Ingr, Ph.D., který se dlouhodobě věnuje vědecko-výzkumné činnosti v</w:t>
        </w:r>
      </w:ins>
      <w:ins w:id="583" w:author="Michal Rouchal" w:date="2018-04-03T15:50:00Z">
        <w:r w:rsidR="00096C86">
          <w:rPr>
            <w:rFonts w:ascii="Calibri Light" w:hAnsi="Calibri Light"/>
          </w:rPr>
          <w:t> </w:t>
        </w:r>
      </w:ins>
      <w:ins w:id="584" w:author="Michal Rouchal" w:date="2018-04-03T15:49:00Z">
        <w:r w:rsidR="00096C86">
          <w:rPr>
            <w:rFonts w:ascii="Calibri Light" w:hAnsi="Calibri Light"/>
          </w:rPr>
          <w:t xml:space="preserve">oblasti </w:t>
        </w:r>
      </w:ins>
      <w:ins w:id="585" w:author="Michal Rouchal" w:date="2018-04-03T15:52:00Z">
        <w:r w:rsidR="00096C86">
          <w:rPr>
            <w:rFonts w:ascii="Calibri Light" w:hAnsi="Calibri Light"/>
          </w:rPr>
          <w:t>peptidů</w:t>
        </w:r>
      </w:ins>
      <w:ins w:id="586" w:author="Michal Rouchal" w:date="2018-04-03T15:53:00Z">
        <w:r w:rsidR="00096C86">
          <w:rPr>
            <w:rFonts w:ascii="Calibri Light" w:hAnsi="Calibri Light"/>
          </w:rPr>
          <w:t xml:space="preserve"> a </w:t>
        </w:r>
      </w:ins>
      <w:ins w:id="587" w:author="Michal Rouchal" w:date="2018-04-03T15:50:00Z">
        <w:r w:rsidR="00096C86">
          <w:rPr>
            <w:rFonts w:ascii="Calibri Light" w:hAnsi="Calibri Light"/>
          </w:rPr>
          <w:t>proteinů</w:t>
        </w:r>
      </w:ins>
      <w:ins w:id="588" w:author="Michal Rouchal" w:date="2018-04-03T15:56:00Z">
        <w:r w:rsidR="00096C86">
          <w:rPr>
            <w:rFonts w:ascii="Calibri Light" w:hAnsi="Calibri Light"/>
          </w:rPr>
          <w:t>, a to jak v</w:t>
        </w:r>
      </w:ins>
      <w:ins w:id="589" w:author="Michal Rouchal" w:date="2018-04-03T15:57:00Z">
        <w:r w:rsidR="00096C86">
          <w:rPr>
            <w:rFonts w:ascii="Calibri Light" w:hAnsi="Calibri Light"/>
          </w:rPr>
          <w:t> </w:t>
        </w:r>
      </w:ins>
      <w:ins w:id="590" w:author="Michal Rouchal" w:date="2018-04-03T15:56:00Z">
        <w:r w:rsidR="00096C86">
          <w:rPr>
            <w:rFonts w:ascii="Calibri Light" w:hAnsi="Calibri Light"/>
          </w:rPr>
          <w:t>teoretické,</w:t>
        </w:r>
      </w:ins>
      <w:ins w:id="591" w:author="Michal Rouchal" w:date="2018-04-03T15:57:00Z">
        <w:r w:rsidR="00096C86">
          <w:rPr>
            <w:rFonts w:ascii="Calibri Light" w:hAnsi="Calibri Light"/>
          </w:rPr>
          <w:t xml:space="preserve"> tak také praktické rovině</w:t>
        </w:r>
      </w:ins>
      <w:ins w:id="592" w:author="Michal Rouchal" w:date="2018-04-03T15:52:00Z">
        <w:r w:rsidR="00096C86">
          <w:rPr>
            <w:rFonts w:ascii="Calibri Light" w:hAnsi="Calibri Light"/>
          </w:rPr>
          <w:t>.</w:t>
        </w:r>
      </w:ins>
      <w:ins w:id="593" w:author="Michal Rouchal" w:date="2018-04-03T15:57:00Z">
        <w:r w:rsidR="00096C86">
          <w:rPr>
            <w:rFonts w:ascii="Calibri Light" w:hAnsi="Calibri Light"/>
          </w:rPr>
          <w:t xml:space="preserve"> Jinými slovy, teoretické experimenty (na bázi molekulárně dynamických studií) doplňuje praktickými, v nichž hluboce uplatňuje právě aplikaci separačních metod. </w:t>
        </w:r>
      </w:ins>
      <w:ins w:id="594" w:author="Michal Rouchal" w:date="2018-04-03T15:59:00Z">
        <w:r w:rsidR="00876DFA">
          <w:rPr>
            <w:rFonts w:ascii="Calibri Light" w:hAnsi="Calibri Light"/>
          </w:rPr>
          <w:t xml:space="preserve">Garant předmětu Interpretace chromatografických a spektrálních dat, Ing. Michal Rouchal, Ph.D., je dlouholetým odborníkem v oblasti </w:t>
        </w:r>
      </w:ins>
      <w:ins w:id="595" w:author="Michal Rouchal" w:date="2018-04-03T16:00:00Z">
        <w:r w:rsidR="00876DFA">
          <w:rPr>
            <w:rFonts w:ascii="Calibri Light" w:hAnsi="Calibri Light"/>
          </w:rPr>
          <w:t xml:space="preserve">kapalinové a plynové chromatografie ve spojení s hmotnostní spektrometrií. </w:t>
        </w:r>
      </w:ins>
      <w:ins w:id="596" w:author="Michal Rouchal" w:date="2018-04-03T16:02:00Z">
        <w:r w:rsidR="00876DFA">
          <w:rPr>
            <w:rFonts w:ascii="Calibri Light" w:hAnsi="Calibri Light"/>
          </w:rPr>
          <w:t xml:space="preserve">Tyto techniky aplikuje </w:t>
        </w:r>
      </w:ins>
      <w:ins w:id="597" w:author="Michal Rouchal" w:date="2018-04-03T16:05:00Z">
        <w:r w:rsidR="00876DFA">
          <w:rPr>
            <w:rFonts w:ascii="Calibri Light" w:hAnsi="Calibri Light"/>
          </w:rPr>
          <w:t>zejména</w:t>
        </w:r>
      </w:ins>
      <w:ins w:id="598" w:author="Michal Rouchal" w:date="2018-04-03T16:02:00Z">
        <w:r w:rsidR="00876DFA">
          <w:rPr>
            <w:rFonts w:ascii="Calibri Light" w:hAnsi="Calibri Light"/>
          </w:rPr>
          <w:t xml:space="preserve"> v oblasti separace</w:t>
        </w:r>
      </w:ins>
      <w:ins w:id="599" w:author="Michal Rouchal" w:date="2018-04-03T16:00:00Z">
        <w:r w:rsidR="00876DFA">
          <w:rPr>
            <w:rFonts w:ascii="Calibri Light" w:hAnsi="Calibri Light"/>
          </w:rPr>
          <w:t xml:space="preserve"> a určování struktury nízkomolekulárních organických sloučenin</w:t>
        </w:r>
      </w:ins>
      <w:ins w:id="600" w:author="Michal Rouchal" w:date="2018-04-03T16:05:00Z">
        <w:r w:rsidR="00876DFA">
          <w:rPr>
            <w:rFonts w:ascii="Calibri Light" w:hAnsi="Calibri Light"/>
          </w:rPr>
          <w:t xml:space="preserve">. Pomocí </w:t>
        </w:r>
      </w:ins>
      <w:ins w:id="601" w:author="Michal Rouchal" w:date="2018-04-03T16:06:00Z">
        <w:r w:rsidR="00876DFA">
          <w:rPr>
            <w:rFonts w:ascii="Calibri Light" w:hAnsi="Calibri Light"/>
          </w:rPr>
          <w:t>h</w:t>
        </w:r>
      </w:ins>
      <w:ins w:id="602" w:author="Michal Rouchal" w:date="2018-04-03T16:05:00Z">
        <w:r w:rsidR="00876DFA">
          <w:rPr>
            <w:rFonts w:ascii="Calibri Light" w:hAnsi="Calibri Light"/>
          </w:rPr>
          <w:t>motnostní spektrometri</w:t>
        </w:r>
      </w:ins>
      <w:ins w:id="603" w:author="Michal Rouchal" w:date="2018-04-03T16:06:00Z">
        <w:r w:rsidR="00876DFA">
          <w:rPr>
            <w:rFonts w:ascii="Calibri Light" w:hAnsi="Calibri Light"/>
          </w:rPr>
          <w:t xml:space="preserve">e </w:t>
        </w:r>
      </w:ins>
      <w:ins w:id="604" w:author="Michal Rouchal" w:date="2018-04-03T16:09:00Z">
        <w:r w:rsidR="00D14644">
          <w:rPr>
            <w:rFonts w:ascii="Calibri Light" w:hAnsi="Calibri Light"/>
          </w:rPr>
          <w:t>pak studuje</w:t>
        </w:r>
      </w:ins>
      <w:ins w:id="605" w:author="Michal Rouchal" w:date="2018-04-03T16:06:00Z">
        <w:r w:rsidR="00D14644">
          <w:rPr>
            <w:rFonts w:ascii="Calibri Light" w:hAnsi="Calibri Light"/>
          </w:rPr>
          <w:t xml:space="preserve"> vznik</w:t>
        </w:r>
      </w:ins>
      <w:ins w:id="606" w:author="Michal Rouchal" w:date="2018-04-03T16:00:00Z">
        <w:r w:rsidR="00876DFA">
          <w:rPr>
            <w:rFonts w:ascii="Calibri Light" w:hAnsi="Calibri Light"/>
          </w:rPr>
          <w:t xml:space="preserve"> </w:t>
        </w:r>
      </w:ins>
      <w:proofErr w:type="spellStart"/>
      <w:ins w:id="607" w:author="Michal Rouchal" w:date="2018-04-03T16:04:00Z">
        <w:r w:rsidR="00876DFA">
          <w:rPr>
            <w:rFonts w:ascii="Calibri Light" w:hAnsi="Calibri Light"/>
          </w:rPr>
          <w:t>supramolekulárních</w:t>
        </w:r>
        <w:proofErr w:type="spellEnd"/>
        <w:r w:rsidR="00876DFA">
          <w:rPr>
            <w:rFonts w:ascii="Calibri Light" w:hAnsi="Calibri Light"/>
          </w:rPr>
          <w:t xml:space="preserve"> komplexů </w:t>
        </w:r>
      </w:ins>
      <w:ins w:id="608" w:author="Michal Rouchal" w:date="2018-04-03T16:06:00Z">
        <w:r w:rsidR="00876DFA">
          <w:rPr>
            <w:rFonts w:ascii="Calibri Light" w:hAnsi="Calibri Light"/>
          </w:rPr>
          <w:t xml:space="preserve">mezi ligandy na bázi klecových uhlovodíků a </w:t>
        </w:r>
      </w:ins>
      <w:proofErr w:type="spellStart"/>
      <w:ins w:id="609" w:author="Michal Rouchal" w:date="2018-04-03T16:02:00Z">
        <w:r w:rsidR="00876DFA">
          <w:rPr>
            <w:rFonts w:ascii="Calibri Light" w:hAnsi="Calibri Light"/>
          </w:rPr>
          <w:t>cyklodextrin</w:t>
        </w:r>
      </w:ins>
      <w:ins w:id="610" w:author="Michal Rouchal" w:date="2018-04-03T16:06:00Z">
        <w:r w:rsidR="00876DFA">
          <w:rPr>
            <w:rFonts w:ascii="Calibri Light" w:hAnsi="Calibri Light"/>
          </w:rPr>
          <w:t>y</w:t>
        </w:r>
        <w:proofErr w:type="spellEnd"/>
        <w:r w:rsidR="00876DFA">
          <w:rPr>
            <w:rFonts w:ascii="Calibri Light" w:hAnsi="Calibri Light"/>
          </w:rPr>
          <w:t xml:space="preserve"> a/nebo</w:t>
        </w:r>
      </w:ins>
      <w:ins w:id="611" w:author="Michal Rouchal" w:date="2018-04-03T16:02:00Z">
        <w:r w:rsidR="00876DFA">
          <w:rPr>
            <w:rFonts w:ascii="Calibri Light" w:hAnsi="Calibri Light"/>
          </w:rPr>
          <w:t xml:space="preserve"> </w:t>
        </w:r>
        <w:proofErr w:type="spellStart"/>
        <w:r w:rsidR="00876DFA">
          <w:rPr>
            <w:rFonts w:ascii="Calibri Light" w:hAnsi="Calibri Light"/>
          </w:rPr>
          <w:t>cucurbituril</w:t>
        </w:r>
      </w:ins>
      <w:ins w:id="612" w:author="Michal Rouchal" w:date="2018-04-03T16:07:00Z">
        <w:r w:rsidR="00876DFA">
          <w:rPr>
            <w:rFonts w:ascii="Calibri Light" w:hAnsi="Calibri Light"/>
          </w:rPr>
          <w:t>y</w:t>
        </w:r>
        <w:proofErr w:type="spellEnd"/>
        <w:r w:rsidR="00D14644">
          <w:rPr>
            <w:rFonts w:ascii="Calibri Light" w:hAnsi="Calibri Light"/>
          </w:rPr>
          <w:t xml:space="preserve"> , a jejich chování</w:t>
        </w:r>
        <w:r w:rsidR="00876DFA">
          <w:rPr>
            <w:rFonts w:ascii="Calibri Light" w:hAnsi="Calibri Light"/>
          </w:rPr>
          <w:t xml:space="preserve"> v plynné fázi.</w:t>
        </w:r>
      </w:ins>
      <w:ins w:id="613" w:author="Michal Rouchal" w:date="2018-04-03T16:09:00Z">
        <w:r w:rsidR="00D14644">
          <w:rPr>
            <w:rFonts w:ascii="Calibri Light" w:hAnsi="Calibri Light"/>
          </w:rPr>
          <w:t xml:space="preserve"> </w:t>
        </w:r>
      </w:ins>
      <w:ins w:id="614" w:author="Michal Rouchal" w:date="2018-04-03T16:13:00Z">
        <w:r w:rsidR="00D14644">
          <w:rPr>
            <w:rFonts w:ascii="Calibri Light" w:hAnsi="Calibri Light"/>
          </w:rPr>
          <w:t xml:space="preserve">Jelikož </w:t>
        </w:r>
        <w:proofErr w:type="spellStart"/>
        <w:r w:rsidR="00D14644">
          <w:rPr>
            <w:rFonts w:ascii="Calibri Light" w:hAnsi="Calibri Light"/>
          </w:rPr>
          <w:t>supramolekulární</w:t>
        </w:r>
        <w:proofErr w:type="spellEnd"/>
        <w:r w:rsidR="00D14644">
          <w:rPr>
            <w:rFonts w:ascii="Calibri Light" w:hAnsi="Calibri Light"/>
          </w:rPr>
          <w:t xml:space="preserve"> chemie stále více proniká i do potravinářství, zejména prostřednictvím </w:t>
        </w:r>
        <w:proofErr w:type="spellStart"/>
        <w:r w:rsidR="00D14644">
          <w:rPr>
            <w:rFonts w:ascii="Calibri Light" w:hAnsi="Calibri Light"/>
          </w:rPr>
          <w:t>cyklodextrinů</w:t>
        </w:r>
        <w:proofErr w:type="spellEnd"/>
        <w:r w:rsidR="00D14644">
          <w:rPr>
            <w:rFonts w:ascii="Calibri Light" w:hAnsi="Calibri Light"/>
          </w:rPr>
          <w:t xml:space="preserve"> (</w:t>
        </w:r>
        <w:r w:rsidR="00D14644" w:rsidRPr="00D14644">
          <w:rPr>
            <w:rFonts w:ascii="Symbol" w:hAnsi="Symbol"/>
            <w:rPrChange w:id="615" w:author="Michal Rouchal" w:date="2018-04-03T16:15:00Z">
              <w:rPr>
                <w:rFonts w:ascii="Calibri Light" w:hAnsi="Calibri Light"/>
              </w:rPr>
            </w:rPrChange>
          </w:rPr>
          <w:t></w:t>
        </w:r>
        <w:r w:rsidR="00D14644">
          <w:rPr>
            <w:rFonts w:ascii="Calibri Light" w:hAnsi="Calibri Light"/>
          </w:rPr>
          <w:t>-</w:t>
        </w:r>
        <w:proofErr w:type="spellStart"/>
        <w:r w:rsidR="00D14644">
          <w:rPr>
            <w:rFonts w:ascii="Calibri Light" w:hAnsi="Calibri Light"/>
          </w:rPr>
          <w:t>cyklodextrin</w:t>
        </w:r>
        <w:proofErr w:type="spellEnd"/>
        <w:r w:rsidR="00D14644">
          <w:rPr>
            <w:rFonts w:ascii="Calibri Light" w:hAnsi="Calibri Light"/>
          </w:rPr>
          <w:t xml:space="preserve"> je schváleným </w:t>
        </w:r>
      </w:ins>
      <w:ins w:id="616" w:author="Michal Rouchal" w:date="2018-04-03T16:15:00Z">
        <w:r w:rsidR="00D14644">
          <w:rPr>
            <w:rFonts w:ascii="Calibri Light" w:hAnsi="Calibri Light"/>
          </w:rPr>
          <w:t>stabilizátorem pro použití v potravinářském průmyslu)</w:t>
        </w:r>
      </w:ins>
      <w:ins w:id="617" w:author="Michal Rouchal" w:date="2018-04-03T16:16:00Z">
        <w:r w:rsidR="00D14644">
          <w:rPr>
            <w:rFonts w:ascii="Calibri Light" w:hAnsi="Calibri Light"/>
          </w:rPr>
          <w:t>, lze považovat garanta</w:t>
        </w:r>
      </w:ins>
      <w:ins w:id="618" w:author="Michal Rouchal" w:date="2018-04-03T16:19:00Z">
        <w:r w:rsidR="00C23B00">
          <w:rPr>
            <w:rFonts w:ascii="Calibri Light" w:hAnsi="Calibri Light"/>
          </w:rPr>
          <w:t xml:space="preserve"> předmětu</w:t>
        </w:r>
      </w:ins>
      <w:ins w:id="619" w:author="Michal Rouchal" w:date="2018-04-03T16:16:00Z">
        <w:r w:rsidR="00D14644">
          <w:rPr>
            <w:rFonts w:ascii="Calibri Light" w:hAnsi="Calibri Light"/>
          </w:rPr>
          <w:t xml:space="preserve"> za </w:t>
        </w:r>
      </w:ins>
      <w:ins w:id="620" w:author="Michal Rouchal" w:date="2018-04-03T16:18:00Z">
        <w:r w:rsidR="00D14644">
          <w:rPr>
            <w:rFonts w:ascii="Calibri Light" w:hAnsi="Calibri Light"/>
          </w:rPr>
          <w:t xml:space="preserve">odborníka z oblasti chemie, </w:t>
        </w:r>
      </w:ins>
      <w:ins w:id="621" w:author="Michal Rouchal" w:date="2018-04-03T16:19:00Z">
        <w:r w:rsidR="00D14644">
          <w:rPr>
            <w:rFonts w:ascii="Calibri Light" w:hAnsi="Calibri Light"/>
          </w:rPr>
          <w:t>s</w:t>
        </w:r>
      </w:ins>
      <w:ins w:id="622" w:author="Michal Rouchal" w:date="2018-04-03T16:18:00Z">
        <w:r w:rsidR="00D14644">
          <w:rPr>
            <w:rFonts w:ascii="Calibri Light" w:hAnsi="Calibri Light"/>
          </w:rPr>
          <w:t xml:space="preserve"> jistým náhledem do potravinářství. </w:t>
        </w:r>
      </w:ins>
      <w:ins w:id="623" w:author="Michal Rouchal" w:date="2018-04-03T16:02:00Z">
        <w:r w:rsidR="00876DFA">
          <w:rPr>
            <w:rFonts w:ascii="Calibri Light" w:hAnsi="Calibri Light"/>
          </w:rPr>
          <w:t xml:space="preserve"> </w:t>
        </w:r>
      </w:ins>
      <w:ins w:id="624" w:author="Michal Rouchal" w:date="2018-04-03T16:19:00Z">
        <w:r w:rsidR="00C23B00">
          <w:rPr>
            <w:rFonts w:ascii="Calibri Light" w:hAnsi="Calibri Light"/>
          </w:rPr>
          <w:t>Garant</w:t>
        </w:r>
        <w:del w:id="625" w:author="Simona Mrkvičková" w:date="2018-04-09T14:36:00Z">
          <w:r w:rsidR="00C23B00" w:rsidDel="00E4579F">
            <w:rPr>
              <w:rFonts w:ascii="Calibri Light" w:hAnsi="Calibri Light"/>
            </w:rPr>
            <w:delText>em</w:delText>
          </w:r>
        </w:del>
        <w:r w:rsidR="00C23B00">
          <w:rPr>
            <w:rFonts w:ascii="Calibri Light" w:hAnsi="Calibri Light"/>
          </w:rPr>
          <w:t xml:space="preserve"> předmětu Senzorické hodnocení potravin</w:t>
        </w:r>
      </w:ins>
      <w:ins w:id="626" w:author="Simona Mrkvičková" w:date="2018-04-09T14:36:00Z">
        <w:r w:rsidR="00E4579F">
          <w:rPr>
            <w:rFonts w:ascii="Calibri Light" w:hAnsi="Calibri Light"/>
          </w:rPr>
          <w:t xml:space="preserve"> </w:t>
        </w:r>
      </w:ins>
      <w:ins w:id="627" w:author="Simona Mrkvičková" w:date="2018-04-09T14:46:00Z">
        <w:r w:rsidR="00193F7C" w:rsidRPr="00193F7C">
          <w:rPr>
            <w:rFonts w:ascii="Calibri Light" w:hAnsi="Calibri Light"/>
          </w:rPr>
          <w:t xml:space="preserve">Ing. Zuzana </w:t>
        </w:r>
        <w:proofErr w:type="spellStart"/>
        <w:r w:rsidR="00193F7C" w:rsidRPr="00193F7C">
          <w:rPr>
            <w:rFonts w:ascii="Calibri Light" w:hAnsi="Calibri Light"/>
          </w:rPr>
          <w:t>Lazárková</w:t>
        </w:r>
        <w:proofErr w:type="spellEnd"/>
        <w:r w:rsidR="00193F7C" w:rsidRPr="00193F7C">
          <w:rPr>
            <w:rFonts w:ascii="Calibri Light" w:hAnsi="Calibri Light"/>
          </w:rPr>
          <w:t>, Ph.D. (dříve Bubelová) již několik let aktivně vyučuje předměty související se senzorickou analýzou. Metody této analýzy aktivně využívá jak v expertní činnosti pro průmyslové podniky v potravinářství i v oblas</w:t>
        </w:r>
        <w:r w:rsidR="006D1599">
          <w:rPr>
            <w:rFonts w:ascii="Calibri Light" w:hAnsi="Calibri Light"/>
          </w:rPr>
          <w:t>ti plastikářského průmyslu (</w:t>
        </w:r>
        <w:r w:rsidR="00193F7C" w:rsidRPr="00193F7C">
          <w:rPr>
            <w:rFonts w:ascii="Calibri Light" w:hAnsi="Calibri Light"/>
          </w:rPr>
          <w:t xml:space="preserve">materiály pro styk s potravinami). Dále využívá metody těchto analýz ve své </w:t>
        </w:r>
        <w:del w:id="628" w:author="Stanislav Kafka" w:date="2018-04-12T09:43:00Z">
          <w:r w:rsidR="00193F7C" w:rsidRPr="00193F7C" w:rsidDel="00247FA5">
            <w:rPr>
              <w:rFonts w:ascii="Calibri Light" w:hAnsi="Calibri Light"/>
            </w:rPr>
            <w:delText>publikační</w:delText>
          </w:r>
        </w:del>
      </w:ins>
      <w:ins w:id="629" w:author="Stanislav Kafka" w:date="2018-04-12T09:43:00Z">
        <w:r w:rsidR="00247FA5">
          <w:rPr>
            <w:rFonts w:ascii="Calibri Light" w:hAnsi="Calibri Light"/>
          </w:rPr>
          <w:t>výzkumné</w:t>
        </w:r>
      </w:ins>
      <w:ins w:id="630" w:author="Simona Mrkvičková" w:date="2018-04-09T14:46:00Z">
        <w:r w:rsidR="00193F7C" w:rsidRPr="00193F7C">
          <w:rPr>
            <w:rFonts w:ascii="Calibri Light" w:hAnsi="Calibri Light"/>
          </w:rPr>
          <w:t xml:space="preserve"> činnosti, což lze doložit například publikacemi:</w:t>
        </w:r>
      </w:ins>
    </w:p>
    <w:p w14:paraId="0D2BED86" w14:textId="77777777" w:rsidR="00193F7C" w:rsidRPr="00193F7C" w:rsidRDefault="00193F7C" w:rsidP="00193F7C">
      <w:pPr>
        <w:tabs>
          <w:tab w:val="left" w:pos="2835"/>
        </w:tabs>
        <w:spacing w:before="120" w:after="120"/>
        <w:jc w:val="both"/>
        <w:rPr>
          <w:ins w:id="631" w:author="Simona Mrkvičková" w:date="2018-04-09T14:46:00Z"/>
          <w:rFonts w:ascii="Calibri Light" w:hAnsi="Calibri Light"/>
        </w:rPr>
      </w:pPr>
      <w:ins w:id="632" w:author="Simona Mrkvičková" w:date="2018-04-09T14:46:00Z">
        <w:r w:rsidRPr="00193F7C">
          <w:rPr>
            <w:rFonts w:ascii="Calibri Light" w:hAnsi="Calibri Light"/>
          </w:rPr>
          <w:t xml:space="preserve">BUBELOVÁ, Z., TREMLOVÁ, B., BUŇKOVÁ, L., POSPIECH, M., VÍTOVÁ, E., BUŇKA, F. </w:t>
        </w:r>
        <w:proofErr w:type="spellStart"/>
        <w:r w:rsidRPr="00193F7C">
          <w:rPr>
            <w:rFonts w:ascii="Calibri Light" w:hAnsi="Calibri Light"/>
          </w:rPr>
          <w:t>The</w:t>
        </w:r>
        <w:proofErr w:type="spellEnd"/>
        <w:r w:rsidRPr="00193F7C">
          <w:rPr>
            <w:rFonts w:ascii="Calibri Light" w:hAnsi="Calibri Light"/>
          </w:rPr>
          <w:t xml:space="preserve"> </w:t>
        </w:r>
        <w:proofErr w:type="spellStart"/>
        <w:r w:rsidRPr="00193F7C">
          <w:rPr>
            <w:rFonts w:ascii="Calibri Light" w:hAnsi="Calibri Light"/>
          </w:rPr>
          <w:t>effect</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long-term </w:t>
        </w:r>
        <w:proofErr w:type="spellStart"/>
        <w:r w:rsidRPr="00193F7C">
          <w:rPr>
            <w:rFonts w:ascii="Calibri Light" w:hAnsi="Calibri Light"/>
          </w:rPr>
          <w:t>storage</w:t>
        </w:r>
        <w:proofErr w:type="spellEnd"/>
        <w:r w:rsidRPr="00193F7C">
          <w:rPr>
            <w:rFonts w:ascii="Calibri Light" w:hAnsi="Calibri Light"/>
          </w:rPr>
          <w:t xml:space="preserve"> on </w:t>
        </w:r>
        <w:proofErr w:type="spellStart"/>
        <w:r w:rsidRPr="00193F7C">
          <w:rPr>
            <w:rFonts w:ascii="Calibri Light" w:hAnsi="Calibri Light"/>
          </w:rPr>
          <w:t>the</w:t>
        </w:r>
        <w:proofErr w:type="spellEnd"/>
        <w:r w:rsidRPr="00193F7C">
          <w:rPr>
            <w:rFonts w:ascii="Calibri Light" w:hAnsi="Calibri Light"/>
          </w:rPr>
          <w:t xml:space="preserve"> </w:t>
        </w:r>
        <w:proofErr w:type="spellStart"/>
        <w:r w:rsidRPr="00193F7C">
          <w:rPr>
            <w:rFonts w:ascii="Calibri Light" w:hAnsi="Calibri Light"/>
          </w:rPr>
          <w:t>quality</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w:t>
        </w:r>
        <w:proofErr w:type="spellStart"/>
        <w:r w:rsidRPr="00193F7C">
          <w:rPr>
            <w:rFonts w:ascii="Calibri Light" w:hAnsi="Calibri Light"/>
          </w:rPr>
          <w:t>sterilized</w:t>
        </w:r>
        <w:proofErr w:type="spellEnd"/>
        <w:r w:rsidRPr="00193F7C">
          <w:rPr>
            <w:rFonts w:ascii="Calibri Light" w:hAnsi="Calibri Light"/>
          </w:rPr>
          <w:t xml:space="preserve"> </w:t>
        </w:r>
        <w:proofErr w:type="spellStart"/>
        <w:r w:rsidRPr="00193F7C">
          <w:rPr>
            <w:rFonts w:ascii="Calibri Light" w:hAnsi="Calibri Light"/>
          </w:rPr>
          <w:t>processed</w:t>
        </w:r>
        <w:proofErr w:type="spellEnd"/>
        <w:r w:rsidRPr="00193F7C">
          <w:rPr>
            <w:rFonts w:ascii="Calibri Light" w:hAnsi="Calibri Light"/>
          </w:rPr>
          <w:t xml:space="preserve"> cheese. </w:t>
        </w:r>
        <w:proofErr w:type="spellStart"/>
        <w:r w:rsidRPr="00193F7C">
          <w:rPr>
            <w:rFonts w:ascii="Calibri Light" w:hAnsi="Calibri Light"/>
          </w:rPr>
          <w:t>Journal</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Food Science and Technology, 2015, 52, 8, 4985 – 4993.</w:t>
        </w:r>
      </w:ins>
    </w:p>
    <w:p w14:paraId="6943EBDE" w14:textId="77777777" w:rsidR="00193F7C" w:rsidRPr="00193F7C" w:rsidRDefault="00193F7C" w:rsidP="00193F7C">
      <w:pPr>
        <w:tabs>
          <w:tab w:val="left" w:pos="2835"/>
        </w:tabs>
        <w:spacing w:before="120" w:after="120"/>
        <w:jc w:val="both"/>
        <w:rPr>
          <w:ins w:id="633" w:author="Simona Mrkvičková" w:date="2018-04-09T14:46:00Z"/>
          <w:rFonts w:ascii="Calibri Light" w:hAnsi="Calibri Light"/>
        </w:rPr>
      </w:pPr>
      <w:ins w:id="634" w:author="Simona Mrkvičková" w:date="2018-04-09T14:46:00Z">
        <w:r w:rsidRPr="00193F7C">
          <w:rPr>
            <w:rFonts w:ascii="Calibri Light" w:hAnsi="Calibri Light"/>
          </w:rPr>
          <w:t xml:space="preserve">LAZÁRKOVÁ, Z., BUŇKA, F., BUŇKOVÁ, L., HOLÁŇ, F., KRÁČMAR, S., HRABĚ, J. </w:t>
        </w:r>
        <w:proofErr w:type="spellStart"/>
        <w:r w:rsidRPr="00193F7C">
          <w:rPr>
            <w:rFonts w:ascii="Calibri Light" w:hAnsi="Calibri Light"/>
          </w:rPr>
          <w:t>The</w:t>
        </w:r>
        <w:proofErr w:type="spellEnd"/>
        <w:r w:rsidRPr="00193F7C">
          <w:rPr>
            <w:rFonts w:ascii="Calibri Light" w:hAnsi="Calibri Light"/>
          </w:rPr>
          <w:t xml:space="preserve"> </w:t>
        </w:r>
        <w:proofErr w:type="spellStart"/>
        <w:r w:rsidRPr="00193F7C">
          <w:rPr>
            <w:rFonts w:ascii="Calibri Light" w:hAnsi="Calibri Light"/>
          </w:rPr>
          <w:t>effect</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w:t>
        </w:r>
        <w:proofErr w:type="spellStart"/>
        <w:r w:rsidRPr="00193F7C">
          <w:rPr>
            <w:rFonts w:ascii="Calibri Light" w:hAnsi="Calibri Light"/>
          </w:rPr>
          <w:t>different</w:t>
        </w:r>
        <w:proofErr w:type="spellEnd"/>
        <w:r w:rsidRPr="00193F7C">
          <w:rPr>
            <w:rFonts w:ascii="Calibri Light" w:hAnsi="Calibri Light"/>
          </w:rPr>
          <w:t xml:space="preserve"> </w:t>
        </w:r>
        <w:proofErr w:type="spellStart"/>
        <w:r w:rsidRPr="00193F7C">
          <w:rPr>
            <w:rFonts w:ascii="Calibri Light" w:hAnsi="Calibri Light"/>
          </w:rPr>
          <w:t>heat</w:t>
        </w:r>
        <w:proofErr w:type="spellEnd"/>
        <w:r w:rsidRPr="00193F7C">
          <w:rPr>
            <w:rFonts w:ascii="Calibri Light" w:hAnsi="Calibri Light"/>
          </w:rPr>
          <w:t xml:space="preserve"> </w:t>
        </w:r>
        <w:proofErr w:type="spellStart"/>
        <w:r w:rsidRPr="00193F7C">
          <w:rPr>
            <w:rFonts w:ascii="Calibri Light" w:hAnsi="Calibri Light"/>
          </w:rPr>
          <w:t>sterilization</w:t>
        </w:r>
        <w:proofErr w:type="spellEnd"/>
        <w:r w:rsidRPr="00193F7C">
          <w:rPr>
            <w:rFonts w:ascii="Calibri Light" w:hAnsi="Calibri Light"/>
          </w:rPr>
          <w:t xml:space="preserve"> </w:t>
        </w:r>
        <w:proofErr w:type="spellStart"/>
        <w:r w:rsidRPr="00193F7C">
          <w:rPr>
            <w:rFonts w:ascii="Calibri Light" w:hAnsi="Calibri Light"/>
          </w:rPr>
          <w:t>regimes</w:t>
        </w:r>
        <w:proofErr w:type="spellEnd"/>
        <w:r w:rsidRPr="00193F7C">
          <w:rPr>
            <w:rFonts w:ascii="Calibri Light" w:hAnsi="Calibri Light"/>
          </w:rPr>
          <w:t xml:space="preserve"> on </w:t>
        </w:r>
        <w:proofErr w:type="spellStart"/>
        <w:r w:rsidRPr="00193F7C">
          <w:rPr>
            <w:rFonts w:ascii="Calibri Light" w:hAnsi="Calibri Light"/>
          </w:rPr>
          <w:t>the</w:t>
        </w:r>
        <w:proofErr w:type="spellEnd"/>
        <w:r w:rsidRPr="00193F7C">
          <w:rPr>
            <w:rFonts w:ascii="Calibri Light" w:hAnsi="Calibri Light"/>
          </w:rPr>
          <w:t xml:space="preserve"> </w:t>
        </w:r>
        <w:proofErr w:type="spellStart"/>
        <w:r w:rsidRPr="00193F7C">
          <w:rPr>
            <w:rFonts w:ascii="Calibri Light" w:hAnsi="Calibri Light"/>
          </w:rPr>
          <w:t>quality</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w:t>
        </w:r>
        <w:proofErr w:type="spellStart"/>
        <w:r w:rsidRPr="00193F7C">
          <w:rPr>
            <w:rFonts w:ascii="Calibri Light" w:hAnsi="Calibri Light"/>
          </w:rPr>
          <w:t>canned</w:t>
        </w:r>
        <w:proofErr w:type="spellEnd"/>
        <w:r w:rsidRPr="00193F7C">
          <w:rPr>
            <w:rFonts w:ascii="Calibri Light" w:hAnsi="Calibri Light"/>
          </w:rPr>
          <w:t xml:space="preserve"> </w:t>
        </w:r>
        <w:proofErr w:type="spellStart"/>
        <w:r w:rsidRPr="00193F7C">
          <w:rPr>
            <w:rFonts w:ascii="Calibri Light" w:hAnsi="Calibri Light"/>
          </w:rPr>
          <w:t>processed</w:t>
        </w:r>
        <w:proofErr w:type="spellEnd"/>
        <w:r w:rsidRPr="00193F7C">
          <w:rPr>
            <w:rFonts w:ascii="Calibri Light" w:hAnsi="Calibri Light"/>
          </w:rPr>
          <w:t xml:space="preserve"> cheese. </w:t>
        </w:r>
        <w:proofErr w:type="spellStart"/>
        <w:r w:rsidRPr="00193F7C">
          <w:rPr>
            <w:rFonts w:ascii="Calibri Light" w:hAnsi="Calibri Light"/>
          </w:rPr>
          <w:t>Journal</w:t>
        </w:r>
        <w:proofErr w:type="spellEnd"/>
        <w:r w:rsidRPr="00193F7C">
          <w:rPr>
            <w:rFonts w:ascii="Calibri Light" w:hAnsi="Calibri Light"/>
          </w:rPr>
          <w:t xml:space="preserve"> </w:t>
        </w:r>
        <w:proofErr w:type="spellStart"/>
        <w:r w:rsidRPr="00193F7C">
          <w:rPr>
            <w:rFonts w:ascii="Calibri Light" w:hAnsi="Calibri Light"/>
          </w:rPr>
          <w:t>of</w:t>
        </w:r>
        <w:proofErr w:type="spellEnd"/>
        <w:r w:rsidRPr="00193F7C">
          <w:rPr>
            <w:rFonts w:ascii="Calibri Light" w:hAnsi="Calibri Light"/>
          </w:rPr>
          <w:t xml:space="preserve"> Food </w:t>
        </w:r>
        <w:proofErr w:type="spellStart"/>
        <w:r w:rsidRPr="00193F7C">
          <w:rPr>
            <w:rFonts w:ascii="Calibri Light" w:hAnsi="Calibri Light"/>
          </w:rPr>
          <w:t>Process</w:t>
        </w:r>
        <w:proofErr w:type="spellEnd"/>
        <w:r w:rsidRPr="00193F7C">
          <w:rPr>
            <w:rFonts w:ascii="Calibri Light" w:hAnsi="Calibri Light"/>
          </w:rPr>
          <w:t xml:space="preserve"> </w:t>
        </w:r>
        <w:proofErr w:type="spellStart"/>
        <w:r w:rsidRPr="00193F7C">
          <w:rPr>
            <w:rFonts w:ascii="Calibri Light" w:hAnsi="Calibri Light"/>
          </w:rPr>
          <w:t>Engineering</w:t>
        </w:r>
        <w:proofErr w:type="spellEnd"/>
        <w:r w:rsidRPr="00193F7C">
          <w:rPr>
            <w:rFonts w:ascii="Calibri Light" w:hAnsi="Calibri Light"/>
          </w:rPr>
          <w:t>, 2011, 34, 6, 1860 – 1878.</w:t>
        </w:r>
      </w:ins>
    </w:p>
    <w:p w14:paraId="069985EF" w14:textId="77777777" w:rsidR="00193F7C" w:rsidRDefault="00193F7C" w:rsidP="00193F7C">
      <w:pPr>
        <w:tabs>
          <w:tab w:val="left" w:pos="2835"/>
        </w:tabs>
        <w:spacing w:before="120" w:after="120"/>
        <w:jc w:val="both"/>
        <w:rPr>
          <w:ins w:id="635" w:author="Simona Mrkvičková" w:date="2018-04-09T14:46:00Z"/>
          <w:rFonts w:ascii="Calibri Light" w:hAnsi="Calibri Light"/>
        </w:rPr>
      </w:pPr>
      <w:ins w:id="636" w:author="Simona Mrkvičková" w:date="2018-04-09T14:46:00Z">
        <w:r w:rsidRPr="00193F7C">
          <w:rPr>
            <w:rFonts w:ascii="Calibri Light" w:hAnsi="Calibri Light"/>
          </w:rPr>
          <w:t xml:space="preserve">Vzdělání Ing. Zuzany </w:t>
        </w:r>
        <w:proofErr w:type="spellStart"/>
        <w:r w:rsidRPr="00193F7C">
          <w:rPr>
            <w:rFonts w:ascii="Calibri Light" w:hAnsi="Calibri Light"/>
          </w:rPr>
          <w:t>Lazárkové</w:t>
        </w:r>
        <w:proofErr w:type="spellEnd"/>
        <w:r w:rsidRPr="00193F7C">
          <w:rPr>
            <w:rFonts w:ascii="Calibri Light" w:hAnsi="Calibri Light"/>
          </w:rPr>
          <w:t>, Ph.D. a výše uvedené odborné zkušenosti kvalifikují tuto akademickou pracovnici jako garanta a přednášejícího předmětu Senzorické hodnocení potravin.</w:t>
        </w:r>
      </w:ins>
    </w:p>
    <w:p w14:paraId="29590CCF" w14:textId="45B4B51C" w:rsidR="00E4579F" w:rsidRPr="00E4579F" w:rsidRDefault="00193F7C" w:rsidP="00193F7C">
      <w:pPr>
        <w:tabs>
          <w:tab w:val="left" w:pos="2835"/>
        </w:tabs>
        <w:spacing w:before="120" w:after="120"/>
        <w:jc w:val="both"/>
        <w:rPr>
          <w:ins w:id="637" w:author="Simona Mrkvičková" w:date="2018-04-09T14:35:00Z"/>
          <w:rFonts w:ascii="Calibri Light" w:hAnsi="Calibri Light"/>
        </w:rPr>
      </w:pPr>
      <w:ins w:id="638" w:author="Simona Mrkvičková" w:date="2018-04-09T14:46:00Z">
        <w:r>
          <w:rPr>
            <w:rFonts w:ascii="Calibri Light" w:hAnsi="Calibri Light"/>
          </w:rPr>
          <w:t>D</w:t>
        </w:r>
      </w:ins>
      <w:ins w:id="639" w:author="Michal Rouchal" w:date="2018-04-03T16:19:00Z">
        <w:del w:id="640" w:author="Simona Mrkvičková" w:date="2018-04-09T14:36:00Z">
          <w:r w:rsidR="00C23B00" w:rsidDel="00E4579F">
            <w:rPr>
              <w:rFonts w:ascii="Calibri Light" w:hAnsi="Calibri Light"/>
            </w:rPr>
            <w:delText xml:space="preserve"> </w:delText>
          </w:r>
        </w:del>
      </w:ins>
      <w:ins w:id="641" w:author="Michal Rouchal" w:date="2018-04-03T16:20:00Z">
        <w:del w:id="642" w:author="Simona Mrkvičková" w:date="2018-04-09T14:36:00Z">
          <w:r w:rsidR="00C23B00" w:rsidDel="00E4579F">
            <w:rPr>
              <w:rFonts w:ascii="Calibri Light" w:hAnsi="Calibri Light"/>
            </w:rPr>
            <w:delText xml:space="preserve">… </w:delText>
          </w:r>
        </w:del>
      </w:ins>
      <w:ins w:id="643" w:author="Michal Rouchal" w:date="2018-04-03T15:52:00Z">
        <w:del w:id="644" w:author="Simona Mrkvičková" w:date="2018-04-09T14:36:00Z">
          <w:r w:rsidR="00096C86" w:rsidDel="00E4579F">
            <w:rPr>
              <w:rFonts w:ascii="Calibri Light" w:hAnsi="Calibri Light"/>
            </w:rPr>
            <w:delText xml:space="preserve"> </w:delText>
          </w:r>
        </w:del>
      </w:ins>
      <w:ins w:id="645" w:author="Simona Mrkvičková" w:date="2018-04-09T14:35:00Z">
        <w:r w:rsidR="00E4579F" w:rsidRPr="00E4579F">
          <w:rPr>
            <w:rFonts w:ascii="Calibri Light" w:hAnsi="Calibri Light"/>
          </w:rPr>
          <w:t xml:space="preserve">oc. </w:t>
        </w:r>
      </w:ins>
      <w:ins w:id="646" w:author="Simona Mrkvičková" w:date="2018-04-09T14:36:00Z">
        <w:r w:rsidR="00E4579F">
          <w:rPr>
            <w:rFonts w:ascii="Calibri Light" w:hAnsi="Calibri Light"/>
          </w:rPr>
          <w:t xml:space="preserve">František </w:t>
        </w:r>
      </w:ins>
      <w:ins w:id="647" w:author="Simona Mrkvičková" w:date="2018-04-09T14:35:00Z">
        <w:r w:rsidR="00E4579F" w:rsidRPr="00E4579F">
          <w:rPr>
            <w:rFonts w:ascii="Calibri Light" w:hAnsi="Calibri Light"/>
          </w:rPr>
          <w:t>Buňka</w:t>
        </w:r>
      </w:ins>
      <w:ins w:id="648" w:author="Simona Mrkvičková" w:date="2018-04-09T14:36:00Z">
        <w:r w:rsidR="00E4579F">
          <w:rPr>
            <w:rFonts w:ascii="Calibri Light" w:hAnsi="Calibri Light"/>
          </w:rPr>
          <w:t>, Ph.D.</w:t>
        </w:r>
      </w:ins>
      <w:ins w:id="649" w:author="Simona Mrkvičková" w:date="2018-04-09T14:35:00Z">
        <w:r w:rsidR="00E4579F" w:rsidRPr="00E4579F">
          <w:rPr>
            <w:rFonts w:ascii="Calibri Light" w:hAnsi="Calibri Light"/>
          </w:rPr>
          <w:t xml:space="preserve"> je samostatným odborným posuzovatelem Českého institutu pro akreditaci podle ISO/IEC 17021-1:2015 (Posuzování shody – Požadavky na orgány provádějící audit a certifikaci systémů managementu) pro rozsah Systém managementu kvality (referenční norma ISO 9001:2015, pro obory 03, 30 a 37), systémy HACCP (referenční norma: Všeobecné požadavky na systémy analýzy nebezpečí a stanovení kritických kontrolních bodů (HACCP) uveřejněné ve Věstníku Ministerstva zemědělství 2/2010), Systém řízení bezpečnosti potravin (referenční norma: ISO 22000:2005, celý rozsah kategorií dle ISO/TS 22003:2013) a schématu FSSC 22000 (referenční norma: ISO 22000:2005 ve spojení se všemi akceptovanými PNP, celý rozsah kategorií dle ISO/TS 22003:2013 a schématu FSSC 22000). Tato činnost má odbornou vazbu přímo na předmět Řízení bezpečnosti potravin II. Garant je dále členem Technické komise pro akreditaci zkušebních laboratoří působících v oblasti senzorického zkoušení, která je zřízena jako poradní a konzultační orgán ředitele Českého institutu pro akreditaci, o. p. s. při Technickém výboru pro akreditaci zkušebních laboratoří. Dále je členem Technické normalizační komise 151 Potraviny, která je odborným poradním orgánem Odboru technické normalizace Úřad</w:t>
        </w:r>
      </w:ins>
      <w:ins w:id="650" w:author="Stanislav Kafka" w:date="2018-04-12T09:45:00Z">
        <w:r w:rsidR="00387A2E">
          <w:rPr>
            <w:rFonts w:ascii="Calibri Light" w:hAnsi="Calibri Light"/>
          </w:rPr>
          <w:t>u</w:t>
        </w:r>
      </w:ins>
      <w:ins w:id="651" w:author="Simona Mrkvičková" w:date="2018-04-09T14:35:00Z">
        <w:r w:rsidR="00E4579F" w:rsidRPr="00E4579F">
          <w:rPr>
            <w:rFonts w:ascii="Calibri Light" w:hAnsi="Calibri Light"/>
          </w:rPr>
          <w:t xml:space="preserve"> pro technickou normalizaci, metrologii a státní zkušebnictví (dnes Česká agentura pro standardizaci) pro komplexní řešení všech otázek technické normalizace v daném rozsahu působnosti.</w:t>
        </w:r>
      </w:ins>
    </w:p>
    <w:p w14:paraId="1656BD9E" w14:textId="39B6419B" w:rsidR="009A38F4" w:rsidDel="00193F7C" w:rsidRDefault="009A38F4" w:rsidP="00E4579F">
      <w:pPr>
        <w:tabs>
          <w:tab w:val="left" w:pos="2835"/>
        </w:tabs>
        <w:spacing w:before="120" w:after="120"/>
        <w:jc w:val="both"/>
        <w:rPr>
          <w:del w:id="652" w:author="Simona Mrkvičková" w:date="2018-04-09T14:46:00Z"/>
          <w:rFonts w:ascii="Calibri Light" w:hAnsi="Calibri Light"/>
        </w:rPr>
      </w:pPr>
    </w:p>
    <w:p w14:paraId="79DB033D" w14:textId="1FFFAADB" w:rsidR="00EC1EB7" w:rsidDel="00193F7C" w:rsidRDefault="00EC1EB7" w:rsidP="007D7B53">
      <w:pPr>
        <w:tabs>
          <w:tab w:val="left" w:pos="2835"/>
        </w:tabs>
        <w:spacing w:before="120" w:after="120"/>
        <w:jc w:val="both"/>
        <w:rPr>
          <w:del w:id="653" w:author="Simona Mrkvičková" w:date="2018-04-09T14:46:00Z"/>
          <w:rFonts w:ascii="Calibri Light" w:hAnsi="Calibri Light"/>
        </w:rPr>
      </w:pPr>
    </w:p>
    <w:p w14:paraId="50F1808E" w14:textId="77777777" w:rsidR="00CA04E2" w:rsidRPr="007D7B53" w:rsidRDefault="00CA04E2"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4C6850EF" w14:textId="3D4477C1" w:rsidR="00EC1EB7" w:rsidRDefault="003F2A38" w:rsidP="007D7B53">
      <w:pPr>
        <w:tabs>
          <w:tab w:val="left" w:pos="2835"/>
        </w:tabs>
        <w:spacing w:before="120" w:after="120"/>
        <w:jc w:val="both"/>
        <w:rPr>
          <w:rFonts w:ascii="Calibri Light" w:hAnsi="Calibri Light"/>
        </w:rPr>
      </w:pPr>
      <w:r w:rsidRPr="003F2A38">
        <w:rPr>
          <w:rFonts w:ascii="Calibri Light" w:hAnsi="Calibri Light"/>
        </w:rPr>
        <w:t>Základní teoretický studijní předmět profilujícího základu magisterského studijního programu Chemie potravin a bioaktivních látek má garanta, který se významně podílí na jeho výuce</w:t>
      </w:r>
      <w:ins w:id="654" w:author="Simona Mrkvičková" w:date="2018-04-08T23:10:00Z">
        <w:r w:rsidR="00EE03D4">
          <w:rPr>
            <w:rFonts w:ascii="Calibri Light" w:hAnsi="Calibri Light"/>
          </w:rPr>
          <w:t xml:space="preserve"> a</w:t>
        </w:r>
      </w:ins>
      <w:del w:id="655" w:author="Simona Mrkvičková" w:date="2018-04-08T23:10:00Z">
        <w:r w:rsidRPr="003F2A38" w:rsidDel="00EE03D4">
          <w:rPr>
            <w:rFonts w:ascii="Calibri Light" w:hAnsi="Calibri Light"/>
          </w:rPr>
          <w:delText>,</w:delText>
        </w:r>
      </w:del>
      <w:r w:rsidRPr="003F2A38">
        <w:rPr>
          <w:rFonts w:ascii="Calibri Light" w:hAnsi="Calibri Light"/>
        </w:rPr>
        <w:t xml:space="preserve"> </w:t>
      </w:r>
      <w:proofErr w:type="gramStart"/>
      <w:r w:rsidRPr="003F2A38">
        <w:rPr>
          <w:rFonts w:ascii="Calibri Light" w:hAnsi="Calibri Light"/>
        </w:rPr>
        <w:t>je</w:t>
      </w:r>
      <w:proofErr w:type="gramEnd"/>
      <w:r w:rsidRPr="003F2A38">
        <w:rPr>
          <w:rFonts w:ascii="Calibri Light" w:hAnsi="Calibri Light"/>
        </w:rPr>
        <w:t xml:space="preserve"> docentem jmenovaným v oboru </w:t>
      </w:r>
      <w:ins w:id="656" w:author="Simona Mrkvičková" w:date="2018-04-08T23:10:00Z">
        <w:r w:rsidR="00EE03D4">
          <w:rPr>
            <w:rFonts w:ascii="Calibri Light" w:hAnsi="Calibri Light"/>
          </w:rPr>
          <w:t xml:space="preserve">který představuje významnou část </w:t>
        </w:r>
        <w:r w:rsidR="00EE03D4" w:rsidRPr="003F2A38">
          <w:rPr>
            <w:rFonts w:ascii="Calibri Light" w:hAnsi="Calibri Light"/>
          </w:rPr>
          <w:t>oblast</w:t>
        </w:r>
        <w:r w:rsidR="00EE03D4">
          <w:rPr>
            <w:rFonts w:ascii="Calibri Light" w:hAnsi="Calibri Light"/>
          </w:rPr>
          <w:t>i</w:t>
        </w:r>
        <w:r w:rsidR="00EE03D4" w:rsidRPr="003F2A38">
          <w:rPr>
            <w:rFonts w:ascii="Calibri Light" w:hAnsi="Calibri Light"/>
          </w:rPr>
          <w:t xml:space="preserve"> </w:t>
        </w:r>
      </w:ins>
      <w:del w:id="657" w:author="Simona Mrkvičková" w:date="2018-04-08T23:10:00Z">
        <w:r w:rsidRPr="003F2A38" w:rsidDel="00EE03D4">
          <w:rPr>
            <w:rFonts w:ascii="Calibri Light" w:hAnsi="Calibri Light"/>
          </w:rPr>
          <w:delText xml:space="preserve">odpovídajícímu jedné z oblastí </w:delText>
        </w:r>
      </w:del>
      <w:r w:rsidRPr="003F2A38">
        <w:rPr>
          <w:rFonts w:ascii="Calibri Light" w:hAnsi="Calibri Light"/>
        </w:rPr>
        <w:t>vzdělávání, v nichž by měl být studijní program uskutečňován. Studijní předměty profilujícího základu magisterského studijního programu Chemie potravin a bioaktivních látek mají garanty, kteří se významně podílejí na jejich výuce, a dosáhli minimálně akademického titulu „Ph.D.“. Studijní program je dostatečně personálně zabezpečen i z</w:t>
      </w:r>
      <w:del w:id="658" w:author="Simona Mrkvičková" w:date="2018-04-08T23:11:00Z">
        <w:r w:rsidRPr="003F2A38" w:rsidDel="00EE03D4">
          <w:rPr>
            <w:rFonts w:ascii="Calibri Light" w:hAnsi="Calibri Light"/>
          </w:rPr>
          <w:delText xml:space="preserve"> </w:delText>
        </w:r>
      </w:del>
      <w:ins w:id="659" w:author="Simona Mrkvičková" w:date="2018-04-08T23:11:00Z">
        <w:r w:rsidR="00EE03D4">
          <w:rPr>
            <w:rFonts w:ascii="Calibri Light" w:hAnsi="Calibri Light"/>
          </w:rPr>
          <w:t> </w:t>
        </w:r>
      </w:ins>
      <w:r w:rsidRPr="003F2A38">
        <w:rPr>
          <w:rFonts w:ascii="Calibri Light" w:hAnsi="Calibri Light"/>
        </w:rPr>
        <w:t>hlediska doby platnosti jeho akreditace a perspektivy jeho rozvoje, a to zejména se zřetelem na délku týdenní pracovní doby garanta základního teoretického studijního předmětu profilujícího základu studijního programu i garantů předmětů profilujícího základu a na dobu, na kterou je pracovní poměr těchto zaměstnanců k UTB ve Zlíně sjednán.</w:t>
      </w:r>
    </w:p>
    <w:p w14:paraId="5E9EFE1D" w14:textId="77777777" w:rsidR="003F2A38" w:rsidRPr="007D7B53" w:rsidRDefault="003F2A38"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44624070" w:rsidR="00BA614B" w:rsidRPr="00BA614B" w:rsidRDefault="003F2A38" w:rsidP="00BA614B">
      <w:pPr>
        <w:tabs>
          <w:tab w:val="left" w:pos="2835"/>
        </w:tabs>
        <w:spacing w:before="120" w:after="120"/>
        <w:jc w:val="both"/>
        <w:rPr>
          <w:rFonts w:ascii="Calibri Light" w:hAnsi="Calibri Light"/>
        </w:rPr>
      </w:pPr>
      <w:r w:rsidRPr="003F2A38">
        <w:rPr>
          <w:rFonts w:ascii="Calibri Light" w:hAnsi="Calibri Light"/>
        </w:rPr>
        <w:t xml:space="preserve">Vyučující, kteří budou zajišťovat uskutečňování studijního programu, mají vysokoškolské vzdělání získané absolvováním minimálně magisterského studijního programu. Ve většině případů </w:t>
      </w:r>
      <w:del w:id="660" w:author="Simona Mrkvičková" w:date="2018-04-08T23:11:00Z">
        <w:r w:rsidRPr="003F2A38" w:rsidDel="007B01F6">
          <w:rPr>
            <w:rFonts w:ascii="Calibri Light" w:hAnsi="Calibri Light"/>
          </w:rPr>
          <w:delText xml:space="preserve">pak rovněž </w:delText>
        </w:r>
      </w:del>
      <w:r w:rsidRPr="003F2A38">
        <w:rPr>
          <w:rFonts w:ascii="Calibri Light" w:hAnsi="Calibri Light"/>
        </w:rPr>
        <w:t xml:space="preserve">tito </w:t>
      </w:r>
      <w:ins w:id="661" w:author="Simona Mrkvičková" w:date="2018-04-08T23:12:00Z">
        <w:r w:rsidR="007B01F6">
          <w:rPr>
            <w:rFonts w:ascii="Calibri Light" w:hAnsi="Calibri Light"/>
          </w:rPr>
          <w:t xml:space="preserve">vyučující </w:t>
        </w:r>
      </w:ins>
      <w:r w:rsidRPr="003F2A38">
        <w:rPr>
          <w:rFonts w:ascii="Calibri Light" w:hAnsi="Calibri Light"/>
        </w:rPr>
        <w:t>absolvovali doktorský studijní program. S ohledem na publikační a pedagogickou činnost jednotlivých vyučujících, lze očekávat, že se v následujících letech stanou někteří pedagogové docenty v oborech úzce souvisejících s oblastmi vzdělávání, v nichž má být studijní program uskutečňován</w:t>
      </w:r>
      <w:r w:rsidR="00BA614B" w:rsidRPr="00BA614B">
        <w:rPr>
          <w:rFonts w:ascii="Calibri Light" w:hAnsi="Calibri Light"/>
        </w:rPr>
        <w:t>.</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399EFB9E" w:rsidR="00BA614B" w:rsidRDefault="003F2A38" w:rsidP="00BA614B">
      <w:pPr>
        <w:tabs>
          <w:tab w:val="left" w:pos="2835"/>
        </w:tabs>
        <w:spacing w:before="120" w:after="120"/>
        <w:jc w:val="both"/>
        <w:rPr>
          <w:rFonts w:ascii="Calibri Light" w:hAnsi="Calibri Light"/>
        </w:rPr>
      </w:pPr>
      <w:r w:rsidRPr="003F2A38">
        <w:rPr>
          <w:rFonts w:ascii="Calibri Light" w:hAnsi="Calibri Light"/>
        </w:rPr>
        <w:t>V kombinované formě studia je magisterský studijní program Chemie potravin a bioaktivních látek navržen tak, aby obsahoval alespoň 80 hodin přímé výuky za semestr, s výjimkou posledního semestru studia, věnovaného výhradně zpracování diplomové práce.</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6F8519B2" w14:textId="77777777" w:rsidR="003F2A38" w:rsidRPr="003F2A38" w:rsidRDefault="003F2A38" w:rsidP="003F2A38">
      <w:pPr>
        <w:tabs>
          <w:tab w:val="left" w:pos="2835"/>
        </w:tabs>
        <w:spacing w:before="120" w:after="120"/>
        <w:jc w:val="both"/>
        <w:rPr>
          <w:rFonts w:ascii="Calibri Light" w:hAnsi="Calibri Light"/>
        </w:rPr>
      </w:pPr>
      <w:r w:rsidRPr="003F2A38">
        <w:rPr>
          <w:rFonts w:ascii="Calibri Light" w:hAnsi="Calibri Light"/>
        </w:rPr>
        <w:t>Pro studium v magisterském studijním programu Chemie potravin a bioaktivních látek uskutečňovaném v angličtině je k dispozici překlad příslušných vnitřních předpisů a norem, které jsou dostupné na internetových stránkách FT UTB ve Zlíně.</w:t>
      </w:r>
    </w:p>
    <w:p w14:paraId="6037A278" w14:textId="77777777" w:rsidR="003F2A38" w:rsidRPr="003F2A38" w:rsidRDefault="003F2A38" w:rsidP="003F2A38">
      <w:pPr>
        <w:tabs>
          <w:tab w:val="left" w:pos="2835"/>
        </w:tabs>
        <w:spacing w:before="120" w:after="120"/>
        <w:jc w:val="both"/>
        <w:rPr>
          <w:rFonts w:ascii="Calibri Light" w:hAnsi="Calibri Light"/>
        </w:rPr>
      </w:pPr>
      <w:r w:rsidRPr="003F2A38">
        <w:rPr>
          <w:rFonts w:ascii="Calibri Light" w:hAnsi="Calibri Light"/>
        </w:rPr>
        <w:t xml:space="preserve">Informace o přijímacím řízení a o průběhu studia v magisterském studijním programu Chemie potravin a bioaktivních látek uskutečňovaném v angličtině jsou pro uchazeče o studium a studenty dostupné v tomto jazyce na internetových stránkách FT UTB ve Zlíně. Ve studijním programu uskutečňovaném v angličtině jsou v tomto jazyce zajištěny také informace a komunikace o rozvrhu studia, o povinnostech </w:t>
      </w:r>
      <w:r w:rsidRPr="003F2A38">
        <w:rPr>
          <w:rFonts w:ascii="Calibri Light" w:hAnsi="Calibri Light"/>
        </w:rPr>
        <w:lastRenderedPageBreak/>
        <w:t xml:space="preserve">vyplývajících ze studia, o dokladech o studiu a o dalších informacích souvisících se studiem. Studenti a akademičtí pracovníci mají přístup k informačním zdrojům a dalším, zejména poradenským, službám.   </w:t>
      </w:r>
    </w:p>
    <w:p w14:paraId="5160C982" w14:textId="77777777" w:rsidR="003F2A38" w:rsidRPr="003F2A38" w:rsidRDefault="003F2A38" w:rsidP="003F2A38">
      <w:pPr>
        <w:tabs>
          <w:tab w:val="left" w:pos="2835"/>
        </w:tabs>
        <w:spacing w:before="120" w:after="120"/>
        <w:jc w:val="both"/>
        <w:rPr>
          <w:rFonts w:ascii="Calibri Light" w:hAnsi="Calibri Light"/>
        </w:rPr>
      </w:pPr>
      <w:r w:rsidRPr="003F2A38">
        <w:rPr>
          <w:rFonts w:ascii="Calibri Light" w:hAnsi="Calibri Light"/>
        </w:rPr>
        <w:t>Jazyková vybavenost vyučujících je na odpovídající úrovni, k čemuž přispívá jednak jejich pravidelné publikování v odborných zahraničních časopisech, ale také účast na mezinárodních odborných symposiích a kongresech.</w:t>
      </w:r>
    </w:p>
    <w:p w14:paraId="0B608094" w14:textId="091F59FF" w:rsidR="00042DE1" w:rsidRPr="003F2A38" w:rsidRDefault="003F2A38" w:rsidP="003F2A38">
      <w:pPr>
        <w:tabs>
          <w:tab w:val="left" w:pos="2835"/>
        </w:tabs>
        <w:spacing w:before="120" w:after="120"/>
        <w:jc w:val="both"/>
        <w:rPr>
          <w:rFonts w:ascii="Calibri Light" w:hAnsi="Calibri Light"/>
        </w:rPr>
      </w:pPr>
      <w:r w:rsidRPr="003F2A38">
        <w:rPr>
          <w:rFonts w:ascii="Calibri Light" w:hAnsi="Calibri Light"/>
        </w:rPr>
        <w:t>Kvalifikační práce v uvažovaném studijním programu, jakož i jejich oponentské posudky, budou vypracovávány rovněž v anglickém jazyce.</w:t>
      </w:r>
    </w:p>
    <w:p w14:paraId="236F132C" w14:textId="18C9F337" w:rsidR="009E517D" w:rsidRDefault="009E517D"/>
    <w:sectPr w:rsidR="009E517D" w:rsidSect="00A867F4">
      <w:headerReference w:type="default" r:id="rId11"/>
      <w:footerReference w:type="even" r:id="rId12"/>
      <w:footerReference w:type="default" r:id="rId13"/>
      <w:headerReference w:type="first" r:id="rId14"/>
      <w:pgSz w:w="11906" w:h="16838"/>
      <w:pgMar w:top="1417" w:right="1417" w:bottom="1417" w:left="1417" w:header="0" w:footer="708"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2B0B39" w15:done="0"/>
  <w15:commentEx w15:paraId="5FD0F2DD" w15:done="0"/>
  <w15:commentEx w15:paraId="15FB2551" w15:done="0"/>
  <w15:commentEx w15:paraId="1C9AD70E" w15:done="0"/>
  <w15:commentEx w15:paraId="5695714C" w15:done="0"/>
  <w15:commentEx w15:paraId="6623C740" w15:done="0"/>
  <w15:commentEx w15:paraId="68FFCF82" w15:done="0"/>
  <w15:commentEx w15:paraId="47CB200E" w15:done="0"/>
  <w15:commentEx w15:paraId="0F193E80" w15:done="0"/>
  <w15:commentEx w15:paraId="761662B7" w15:paraIdParent="0F193E80" w15:done="0"/>
  <w15:commentEx w15:paraId="28D5D017" w15:done="0"/>
  <w15:commentEx w15:paraId="6AD37026" w15:done="0"/>
  <w15:commentEx w15:paraId="0940D20C" w15:done="0"/>
  <w15:commentEx w15:paraId="274CBF9F" w15:done="0"/>
  <w15:commentEx w15:paraId="5C633AE2" w15:done="0"/>
  <w15:commentEx w15:paraId="1D0652BD" w15:done="0"/>
  <w15:commentEx w15:paraId="7BAE579A" w15:done="0"/>
  <w15:commentEx w15:paraId="0A7D77CD" w15:done="0"/>
  <w15:commentEx w15:paraId="71A3CAD6" w15:done="0"/>
  <w15:commentEx w15:paraId="0B532964" w15:done="0"/>
  <w15:commentEx w15:paraId="47AB4578" w15:done="0"/>
  <w15:commentEx w15:paraId="1A3A0D03" w15:done="0"/>
  <w15:commentEx w15:paraId="6382B4E8" w15:done="0"/>
  <w15:commentEx w15:paraId="4094D1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21E6E" w14:textId="77777777" w:rsidR="00A60EC8" w:rsidRDefault="00A60EC8" w:rsidP="00561085">
      <w:pPr>
        <w:spacing w:after="0" w:line="240" w:lineRule="auto"/>
      </w:pPr>
      <w:r>
        <w:separator/>
      </w:r>
    </w:p>
  </w:endnote>
  <w:endnote w:type="continuationSeparator" w:id="0">
    <w:p w14:paraId="2EA141CD" w14:textId="77777777" w:rsidR="00A60EC8" w:rsidRDefault="00A60EC8"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E79F5" w14:textId="77777777" w:rsidR="008F79F3" w:rsidRDefault="008F79F3"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8F79F3" w:rsidRDefault="008F79F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13EF" w14:textId="7F484704" w:rsidR="008F79F3" w:rsidRDefault="008F79F3"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5B4872">
      <w:rPr>
        <w:rStyle w:val="slostrnky"/>
        <w:rFonts w:cs="Arial"/>
        <w:noProof/>
      </w:rPr>
      <w:t>1</w:t>
    </w:r>
    <w:r>
      <w:rPr>
        <w:rStyle w:val="slostrnky"/>
        <w:rFonts w:cs="Arial"/>
      </w:rPr>
      <w:fldChar w:fldCharType="end"/>
    </w:r>
  </w:p>
  <w:p w14:paraId="26D183CC" w14:textId="77777777" w:rsidR="008F79F3" w:rsidRDefault="008F79F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B23BC" w14:textId="77777777" w:rsidR="00A60EC8" w:rsidRDefault="00A60EC8" w:rsidP="00561085">
      <w:pPr>
        <w:spacing w:after="0" w:line="240" w:lineRule="auto"/>
      </w:pPr>
      <w:r>
        <w:separator/>
      </w:r>
    </w:p>
  </w:footnote>
  <w:footnote w:type="continuationSeparator" w:id="0">
    <w:p w14:paraId="5BC72959" w14:textId="77777777" w:rsidR="00A60EC8" w:rsidRDefault="00A60EC8" w:rsidP="00561085">
      <w:pPr>
        <w:spacing w:after="0" w:line="240" w:lineRule="auto"/>
      </w:pPr>
      <w:r>
        <w:continuationSeparator/>
      </w:r>
    </w:p>
  </w:footnote>
  <w:footnote w:id="1">
    <w:p w14:paraId="4CDCBC64"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14:paraId="331B797B"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14:paraId="2F497A5A" w14:textId="51EE2823"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14:paraId="1A1F324C"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14:paraId="40135B8A"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14:paraId="0940B0E7"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14:paraId="65295011" w14:textId="239BF71C" w:rsidR="008F79F3" w:rsidRDefault="008F79F3">
      <w:pPr>
        <w:pStyle w:val="Textpoznpodarou"/>
      </w:pPr>
      <w:r>
        <w:rPr>
          <w:rStyle w:val="Znakapoznpodarou"/>
        </w:rPr>
        <w:footnoteRef/>
      </w:r>
      <w:r>
        <w:t xml:space="preserve"> </w:t>
      </w:r>
      <w:r w:rsidRPr="00EC1EB7">
        <w:rPr>
          <w:rFonts w:ascii="Calibri Light" w:hAnsi="Calibri Light"/>
          <w:sz w:val="18"/>
          <w:szCs w:val="18"/>
        </w:rPr>
        <w:t>Dostupné z: http://www.utb.cz/ft/o-fakulte/pokyny-dekana</w:t>
      </w:r>
    </w:p>
  </w:footnote>
  <w:footnote w:id="8">
    <w:p w14:paraId="44890CA0" w14:textId="77777777" w:rsidR="008F79F3" w:rsidRPr="003B141A" w:rsidRDefault="008F79F3">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9">
    <w:p w14:paraId="62FA7DEF" w14:textId="77777777" w:rsidR="008F79F3" w:rsidRPr="003B141A" w:rsidRDefault="008F79F3">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10">
    <w:p w14:paraId="41276795" w14:textId="79460112" w:rsidR="008F79F3" w:rsidRPr="003B141A" w:rsidRDefault="008F79F3"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14:paraId="641E61B6" w14:textId="2E70CF35" w:rsidR="008F79F3" w:rsidRPr="000E57AD" w:rsidRDefault="008F79F3">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Dostupné z: http://www.utb.cz/o-univerzite/smernice-rektora</w:t>
      </w:r>
    </w:p>
  </w:footnote>
  <w:footnote w:id="12">
    <w:p w14:paraId="00BDB631" w14:textId="23016C71"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14:paraId="23131ECD" w14:textId="078C6AC7"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14:paraId="5C3E8349" w14:textId="1FBC2766"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CC7381">
        <w:rPr>
          <w:rFonts w:ascii="Calibri Light" w:hAnsi="Calibri Light"/>
          <w:sz w:val="18"/>
          <w:szCs w:val="18"/>
        </w:rPr>
        <w:t>http://www.utb.cz/ft/o-fakulte/vnitrni-predpisy-ft</w:t>
      </w:r>
    </w:p>
  </w:footnote>
  <w:footnote w:id="15">
    <w:p w14:paraId="78F822EF" w14:textId="083EA7CE"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14:paraId="0574C951" w14:textId="4130BBA9"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14:paraId="7C2BDFFE" w14:textId="57FABD64" w:rsidR="008F79F3" w:rsidRPr="003B141A" w:rsidRDefault="008F79F3">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14:paraId="17405401" w14:textId="48A0BB22" w:rsidR="008F79F3" w:rsidRPr="003B141A" w:rsidRDefault="008F79F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14:paraId="520BF6D4" w14:textId="31CDA369" w:rsidR="008F79F3" w:rsidRPr="003B141A" w:rsidRDefault="008F79F3">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t>
      </w:r>
      <w:proofErr w:type="gramStart"/>
      <w:r w:rsidRPr="003B141A">
        <w:rPr>
          <w:rFonts w:ascii="Calibri Light" w:hAnsi="Calibri Light"/>
          <w:sz w:val="18"/>
          <w:szCs w:val="18"/>
        </w:rPr>
        <w:t>publikace</w:t>
      </w:r>
      <w:proofErr w:type="gramEnd"/>
      <w:r w:rsidRPr="003B141A">
        <w:rPr>
          <w:rFonts w:ascii="Calibri Light" w:hAnsi="Calibri Light"/>
          <w:sz w:val="18"/>
          <w:szCs w:val="18"/>
        </w:rPr>
        <w:t>.</w:t>
      </w:r>
      <w:proofErr w:type="gramStart"/>
      <w:r w:rsidRPr="003B141A">
        <w:rPr>
          <w:rFonts w:ascii="Calibri Light" w:hAnsi="Calibri Light"/>
          <w:sz w:val="18"/>
          <w:szCs w:val="18"/>
        </w:rPr>
        <w:t>k.</w:t>
      </w:r>
      <w:proofErr w:type="gramEnd"/>
      <w:r w:rsidRPr="003B141A">
        <w:rPr>
          <w:rFonts w:ascii="Calibri Light" w:hAnsi="Calibri Light"/>
          <w:sz w:val="18"/>
          <w:szCs w:val="18"/>
        </w:rPr>
        <w:t>utb.cz</w:t>
      </w:r>
    </w:p>
  </w:footnote>
  <w:footnote w:id="20">
    <w:p w14:paraId="18F2DB35" w14:textId="3D0C2DF0" w:rsidR="008F79F3" w:rsidRPr="00290BED" w:rsidRDefault="008F79F3"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14:paraId="33E8A5B5" w14:textId="3EC42767" w:rsidR="008F79F3" w:rsidRDefault="008F79F3">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Dostupné z: http://www.utb.cz/o-univerzite/smernice-rektora</w:t>
      </w:r>
    </w:p>
  </w:footnote>
  <w:footnote w:id="22">
    <w:p w14:paraId="12C59951" w14:textId="7F8A3658" w:rsidR="008F79F3" w:rsidRDefault="008F79F3">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14:paraId="37307449" w14:textId="0F43ECDC" w:rsidR="008F79F3" w:rsidRPr="00430267" w:rsidRDefault="008F79F3">
      <w:pPr>
        <w:pStyle w:val="Textpoznpodarou"/>
        <w:rPr>
          <w:rFonts w:ascii="Calibri Light" w:hAnsi="Calibri Light"/>
          <w:sz w:val="18"/>
          <w:szCs w:val="18"/>
        </w:rPr>
      </w:pPr>
      <w:r w:rsidRPr="00430267">
        <w:rPr>
          <w:rStyle w:val="Znakapoznpodarou"/>
          <w:rFonts w:ascii="Calibri Light" w:hAnsi="Calibri Light"/>
          <w:sz w:val="18"/>
          <w:szCs w:val="18"/>
        </w:rPr>
        <w:footnoteRef/>
      </w:r>
      <w:r>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Pr>
          <w:rStyle w:val="Znakapoznpodarou"/>
          <w:rFonts w:ascii="Calibri Light" w:hAnsi="Calibri Light"/>
          <w:sz w:val="18"/>
          <w:szCs w:val="18"/>
          <w:vertAlign w:val="baseline"/>
        </w:rPr>
        <w:t xml:space="preserve">Dostupné z: </w:t>
      </w:r>
      <w:r w:rsidRPr="00430267">
        <w:rPr>
          <w:rFonts w:ascii="Calibri Light" w:hAnsi="Calibri Light"/>
          <w:sz w:val="18"/>
          <w:szCs w:val="18"/>
        </w:rPr>
        <w:t>http://www.utb.cz/o-univerzite/dlouhodoby-zamer</w:t>
      </w:r>
    </w:p>
  </w:footnote>
  <w:footnote w:id="24">
    <w:p w14:paraId="7C226483" w14:textId="7B02B985" w:rsidR="008F79F3" w:rsidRDefault="008F79F3">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 http://www.utb.cz/ft/o-fakulte/dlouhodoby-zamer-fakulty</w:t>
      </w:r>
    </w:p>
  </w:footnote>
  <w:footnote w:id="25">
    <w:p w14:paraId="619ADB68" w14:textId="6DD009D8" w:rsidR="008F79F3" w:rsidRDefault="008F79F3">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r w:rsidRPr="000E57AD">
        <w:rPr>
          <w:rStyle w:val="Znakapoznpodarou"/>
          <w:rFonts w:ascii="Calibri Light" w:hAnsi="Calibri Light"/>
          <w:sz w:val="18"/>
          <w:szCs w:val="18"/>
          <w:vertAlign w:val="baseline"/>
        </w:rPr>
        <w:t>http://www.utb.cz/ft/o-fakulte/vnitrni-predpisy-ft</w:t>
      </w:r>
    </w:p>
  </w:footnote>
  <w:footnote w:id="26">
    <w:p w14:paraId="03863927" w14:textId="07C8D955" w:rsidR="008F79F3" w:rsidRPr="00FE7CAD" w:rsidRDefault="008F79F3">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https://www.rvvi.cz</w:t>
      </w:r>
    </w:p>
  </w:footnote>
  <w:footnote w:id="27">
    <w:p w14:paraId="5A50CB0E" w14:textId="71A954EF" w:rsidR="008F79F3" w:rsidRPr="00FE7CAD" w:rsidRDefault="008F79F3">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http://www.utb.cz/ft/o-fakulte/vyrocni-zpravy</w:t>
      </w:r>
    </w:p>
  </w:footnote>
  <w:footnote w:id="28">
    <w:p w14:paraId="59A122C7" w14:textId="5A8CC1BE" w:rsidR="008F79F3" w:rsidRPr="00FE7CAD" w:rsidRDefault="008F79F3">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http://www.utb.cz/o-univerzite/vyrocni-zpravy</w:t>
      </w:r>
    </w:p>
  </w:footnote>
  <w:footnote w:id="29">
    <w:p w14:paraId="6B93CB8D" w14:textId="3E9EA553" w:rsidR="008F79F3" w:rsidRDefault="008F79F3">
      <w:pPr>
        <w:pStyle w:val="Textpoznpodarou"/>
      </w:pPr>
      <w:r>
        <w:rPr>
          <w:rStyle w:val="Znakapoznpodarou"/>
        </w:rPr>
        <w:footnoteRef/>
      </w:r>
      <w:r>
        <w:t xml:space="preserve"> </w:t>
      </w:r>
      <w:r w:rsidRPr="00AD1FAB">
        <w:rPr>
          <w:rFonts w:ascii="Calibri Light" w:hAnsi="Calibri Light"/>
          <w:sz w:val="18"/>
          <w:szCs w:val="18"/>
        </w:rPr>
        <w:t>Dostupné z: http://www.utb.cz/o-univerzite/vnitrni-predpisy</w:t>
      </w:r>
    </w:p>
  </w:footnote>
  <w:footnote w:id="30">
    <w:p w14:paraId="3B3DBDCF" w14:textId="040902BE" w:rsidR="008F79F3" w:rsidRDefault="008F79F3">
      <w:pPr>
        <w:pStyle w:val="Textpoznpodarou"/>
      </w:pPr>
      <w:r>
        <w:rPr>
          <w:rStyle w:val="Znakapoznpodarou"/>
        </w:rPr>
        <w:footnoteRef/>
      </w:r>
      <w:r>
        <w:t xml:space="preserve"> </w:t>
      </w:r>
      <w:r w:rsidRPr="00FD677A">
        <w:rPr>
          <w:rFonts w:ascii="Calibri Light" w:hAnsi="Calibri Light"/>
          <w:sz w:val="18"/>
          <w:szCs w:val="18"/>
        </w:rPr>
        <w:t>Dostupné z: http://www.utb.cz/ft/struktura/rada-studijnich-programu-ft</w:t>
      </w:r>
    </w:p>
  </w:footnote>
  <w:footnote w:id="31">
    <w:p w14:paraId="37DC4075" w14:textId="50528DDA" w:rsidR="008F79F3" w:rsidRDefault="008F79F3">
      <w:pPr>
        <w:pStyle w:val="Textpoznpodarou"/>
      </w:pPr>
      <w:r>
        <w:rPr>
          <w:rStyle w:val="Znakapoznpodarou"/>
        </w:rPr>
        <w:footnoteRef/>
      </w:r>
      <w:r>
        <w:t xml:space="preserve"> </w:t>
      </w:r>
      <w:r w:rsidRPr="005B6D5A">
        <w:rPr>
          <w:rFonts w:ascii="Calibri Light" w:hAnsi="Calibri Light"/>
          <w:sz w:val="18"/>
          <w:szCs w:val="18"/>
        </w:rPr>
        <w:t>Dostupné z: http://digilib.k.utb.cz.</w:t>
      </w:r>
    </w:p>
  </w:footnote>
  <w:footnote w:id="32">
    <w:p w14:paraId="4034B71B" w14:textId="21ABB46B" w:rsidR="008F79F3" w:rsidRPr="005B6D5A" w:rsidRDefault="008F79F3">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Dostupné z: http://www.utb.cz/ft/o-fakulte/vnitrni-predpisy-ft</w:t>
      </w:r>
    </w:p>
  </w:footnote>
  <w:footnote w:id="33">
    <w:p w14:paraId="6E573707" w14:textId="2802FC88" w:rsidR="008F79F3" w:rsidRDefault="008F79F3">
      <w:pPr>
        <w:pStyle w:val="Textpoznpodarou"/>
      </w:pPr>
      <w:r>
        <w:rPr>
          <w:rStyle w:val="Znakapoznpodarou"/>
        </w:rPr>
        <w:footnoteRef/>
      </w:r>
      <w:r>
        <w:t xml:space="preserve"> </w:t>
      </w:r>
      <w:r w:rsidRPr="005B6D5A">
        <w:rPr>
          <w:rFonts w:ascii="Calibri Light" w:hAnsi="Calibri Light"/>
          <w:sz w:val="18"/>
          <w:szCs w:val="18"/>
        </w:rPr>
        <w:t>Dostupné z: http://www.utb.cz/ft/chci-studovat/navazujici-magisterske-studijni-programy</w:t>
      </w:r>
    </w:p>
  </w:footnote>
  <w:footnote w:id="34">
    <w:p w14:paraId="16A0CEB7" w14:textId="77777777" w:rsidR="007A6DDA" w:rsidRDefault="007A6DDA" w:rsidP="007A6DDA">
      <w:pPr>
        <w:pStyle w:val="Textpoznpodarou"/>
        <w:rPr>
          <w:ins w:id="530" w:author="Simona Mrkvičková" w:date="2018-04-08T22:59:00Z"/>
        </w:rPr>
      </w:pPr>
      <w:ins w:id="531" w:author="Simona Mrkvičková" w:date="2018-04-08T22:59:00Z">
        <w:r>
          <w:rPr>
            <w:rStyle w:val="Znakapoznpodarou"/>
          </w:rPr>
          <w:footnoteRef/>
        </w:r>
        <w:r>
          <w:t xml:space="preserve"> </w:t>
        </w:r>
        <w:r w:rsidRPr="005B6D5A">
          <w:rPr>
            <w:rFonts w:ascii="Calibri Light" w:hAnsi="Calibri Light"/>
            <w:sz w:val="18"/>
            <w:szCs w:val="18"/>
          </w:rPr>
          <w:t>Dostupné z: http://www.utb.cz/ft/o-fakulte/pokyny-dekana</w:t>
        </w:r>
      </w:ins>
    </w:p>
  </w:footnote>
  <w:footnote w:id="35">
    <w:p w14:paraId="7DAD1CDB" w14:textId="075AC240" w:rsidR="008F79F3" w:rsidDel="007A6DDA" w:rsidRDefault="008F79F3">
      <w:pPr>
        <w:pStyle w:val="Textpoznpodarou"/>
        <w:rPr>
          <w:del w:id="533" w:author="Simona Mrkvičková" w:date="2018-04-08T22:59:00Z"/>
        </w:rPr>
      </w:pPr>
      <w:del w:id="534" w:author="Simona Mrkvičková" w:date="2018-04-08T22:59:00Z">
        <w:r w:rsidDel="007A6DDA">
          <w:rPr>
            <w:rStyle w:val="Znakapoznpodarou"/>
          </w:rPr>
          <w:footnoteRef/>
        </w:r>
        <w:r w:rsidDel="007A6DDA">
          <w:delText xml:space="preserve"> </w:delText>
        </w:r>
        <w:r w:rsidRPr="005B6D5A" w:rsidDel="007A6DDA">
          <w:rPr>
            <w:rFonts w:ascii="Calibri Light" w:hAnsi="Calibri Light"/>
            <w:sz w:val="18"/>
            <w:szCs w:val="18"/>
          </w:rPr>
          <w:delText>Dostupné z: http://www.utb.cz/ft/o-fakulte/pokyny-dekana</w:delText>
        </w:r>
      </w:del>
    </w:p>
  </w:footnote>
  <w:footnote w:id="36">
    <w:p w14:paraId="27459D95" w14:textId="77777777" w:rsidR="008F79F3" w:rsidRPr="00571261" w:rsidRDefault="008F79F3" w:rsidP="00571261">
      <w:pPr>
        <w:tabs>
          <w:tab w:val="left" w:pos="2835"/>
        </w:tabs>
        <w:spacing w:before="120" w:after="120"/>
        <w:jc w:val="both"/>
        <w:rPr>
          <w:rFonts w:ascii="Calibri Light" w:hAnsi="Calibri Light"/>
        </w:rPr>
      </w:pPr>
      <w:r>
        <w:rPr>
          <w:rStyle w:val="Znakapoznpodarou"/>
        </w:rPr>
        <w:footnoteRef/>
      </w:r>
      <w:r>
        <w:t xml:space="preserve"> </w:t>
      </w:r>
      <w:r w:rsidRPr="00571261">
        <w:rPr>
          <w:rFonts w:ascii="Calibri Light" w:hAnsi="Calibri Light"/>
          <w:sz w:val="18"/>
          <w:szCs w:val="18"/>
        </w:rPr>
        <w:t>Dostupné z: http://www.utb.cz/ft/o-fakulte/vyrocni-zpravy</w:t>
      </w:r>
    </w:p>
    <w:p w14:paraId="660BB295" w14:textId="4B10F8EB" w:rsidR="008F79F3" w:rsidRDefault="008F79F3">
      <w:pPr>
        <w:pStyle w:val="Textpoznpodarou"/>
      </w:pPr>
    </w:p>
  </w:footnote>
  <w:footnote w:id="37">
    <w:p w14:paraId="07C33548" w14:textId="42FCF726" w:rsidR="008F79F3" w:rsidRDefault="008F79F3">
      <w:pPr>
        <w:pStyle w:val="Textpoznpodarou"/>
      </w:pPr>
      <w:r>
        <w:rPr>
          <w:rStyle w:val="Znakapoznpodarou"/>
        </w:rPr>
        <w:footnoteRef/>
      </w:r>
      <w:r>
        <w:t xml:space="preserve"> </w:t>
      </w:r>
      <w:r w:rsidRPr="00683429">
        <w:rPr>
          <w:rFonts w:ascii="Calibri Light" w:hAnsi="Calibri Light"/>
          <w:sz w:val="18"/>
          <w:szCs w:val="18"/>
        </w:rPr>
        <w:t>Dostupné z: http://www.msmt.cz/vyzkum-a-vyvoj-2/zakon-c-111-1998-sb-o-vysokych-skolach</w:t>
      </w:r>
    </w:p>
  </w:footnote>
  <w:footnote w:id="38">
    <w:p w14:paraId="022FAC87" w14:textId="57C9E19D" w:rsidR="008F79F3" w:rsidRDefault="008F79F3">
      <w:pPr>
        <w:pStyle w:val="Textpoznpodarou"/>
      </w:pPr>
      <w:r>
        <w:rPr>
          <w:rStyle w:val="Znakapoznpodarou"/>
        </w:rPr>
        <w:footnoteRef/>
      </w:r>
      <w:r>
        <w:t xml:space="preserve"> </w:t>
      </w:r>
      <w:r w:rsidRPr="005962B5">
        <w:rPr>
          <w:rFonts w:ascii="Calibri Light" w:hAnsi="Calibri Light"/>
          <w:sz w:val="18"/>
          <w:szCs w:val="18"/>
        </w:rPr>
        <w:t>Dostupné z: http://www.utb.cz/o-univerzite/vnitrni-predpisy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16D27" w14:textId="77777777" w:rsidR="008F79F3" w:rsidRDefault="008F79F3" w:rsidP="00A867F4">
    <w:pPr>
      <w:pStyle w:val="Zhlav"/>
      <w:jc w:val="center"/>
    </w:pPr>
  </w:p>
  <w:p w14:paraId="2108C60D" w14:textId="2493B0C6" w:rsidR="008F79F3" w:rsidRPr="00A867F4" w:rsidRDefault="008F79F3" w:rsidP="00A867F4">
    <w:pPr>
      <w:pStyle w:val="Zhlav"/>
      <w:jc w:val="center"/>
    </w:pPr>
    <w:r w:rsidRPr="00A867F4">
      <w:t>Univerzita Tomáše Bati ve Zlíně, Fakulta technologická</w:t>
    </w:r>
  </w:p>
  <w:p w14:paraId="68A2A5BB" w14:textId="13AFDE23" w:rsidR="008F79F3" w:rsidRPr="00A867F4" w:rsidRDefault="008F79F3" w:rsidP="00A867F4">
    <w:pPr>
      <w:tabs>
        <w:tab w:val="center" w:pos="4536"/>
        <w:tab w:val="right" w:pos="9072"/>
      </w:tabs>
      <w:spacing w:after="0" w:line="240" w:lineRule="auto"/>
    </w:pPr>
    <w:r w:rsidRPr="00A867F4">
      <w:tab/>
      <w:t xml:space="preserve">SP: </w:t>
    </w:r>
    <w:r w:rsidRPr="005250DC">
      <w:t>Chemie potravin a bioaktivních látek</w:t>
    </w:r>
  </w:p>
  <w:p w14:paraId="476CB1D1" w14:textId="074419B3" w:rsidR="008F79F3" w:rsidRDefault="008F79F3">
    <w:pPr>
      <w:pStyle w:val="Zhlav"/>
    </w:pPr>
  </w:p>
  <w:p w14:paraId="0AE8C241" w14:textId="77777777" w:rsidR="008F79F3" w:rsidRDefault="008F79F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5CAF8" w14:textId="3CFF6312" w:rsidR="008F79F3" w:rsidRDefault="008F79F3">
    <w:pPr>
      <w:pStyle w:val="Zhlav"/>
    </w:pPr>
  </w:p>
  <w:p w14:paraId="2F786147" w14:textId="5389C7E0" w:rsidR="008F79F3" w:rsidRDefault="008F79F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1577C"/>
    <w:rsid w:val="00035992"/>
    <w:rsid w:val="00040D83"/>
    <w:rsid w:val="00042DE1"/>
    <w:rsid w:val="00062667"/>
    <w:rsid w:val="000700C8"/>
    <w:rsid w:val="000736B6"/>
    <w:rsid w:val="0007448D"/>
    <w:rsid w:val="000855AE"/>
    <w:rsid w:val="00096C86"/>
    <w:rsid w:val="000B3D78"/>
    <w:rsid w:val="000B6E61"/>
    <w:rsid w:val="000C649E"/>
    <w:rsid w:val="000C769D"/>
    <w:rsid w:val="000E47E1"/>
    <w:rsid w:val="000E57AD"/>
    <w:rsid w:val="00114732"/>
    <w:rsid w:val="00155275"/>
    <w:rsid w:val="0015544C"/>
    <w:rsid w:val="00175912"/>
    <w:rsid w:val="00193F7C"/>
    <w:rsid w:val="0019620C"/>
    <w:rsid w:val="001A06E8"/>
    <w:rsid w:val="001A34E6"/>
    <w:rsid w:val="001B3F53"/>
    <w:rsid w:val="001C0573"/>
    <w:rsid w:val="001D00DD"/>
    <w:rsid w:val="001E2D66"/>
    <w:rsid w:val="00201155"/>
    <w:rsid w:val="002072F7"/>
    <w:rsid w:val="00217502"/>
    <w:rsid w:val="0022507B"/>
    <w:rsid w:val="00232E9B"/>
    <w:rsid w:val="00247FA5"/>
    <w:rsid w:val="00263DD3"/>
    <w:rsid w:val="0028785F"/>
    <w:rsid w:val="00290BED"/>
    <w:rsid w:val="002A0918"/>
    <w:rsid w:val="002A5B53"/>
    <w:rsid w:val="002A67A5"/>
    <w:rsid w:val="002B0504"/>
    <w:rsid w:val="002C3902"/>
    <w:rsid w:val="002D6C23"/>
    <w:rsid w:val="002F1D94"/>
    <w:rsid w:val="00320E00"/>
    <w:rsid w:val="003328FE"/>
    <w:rsid w:val="00333256"/>
    <w:rsid w:val="00341363"/>
    <w:rsid w:val="00373341"/>
    <w:rsid w:val="00373E95"/>
    <w:rsid w:val="00376A31"/>
    <w:rsid w:val="00387A2E"/>
    <w:rsid w:val="003951B3"/>
    <w:rsid w:val="00395B54"/>
    <w:rsid w:val="003A2D99"/>
    <w:rsid w:val="003B141A"/>
    <w:rsid w:val="003B2253"/>
    <w:rsid w:val="003B6392"/>
    <w:rsid w:val="003C31ED"/>
    <w:rsid w:val="003D1DCB"/>
    <w:rsid w:val="003D3986"/>
    <w:rsid w:val="003F1603"/>
    <w:rsid w:val="003F21E3"/>
    <w:rsid w:val="003F2A38"/>
    <w:rsid w:val="0041212D"/>
    <w:rsid w:val="00430267"/>
    <w:rsid w:val="00432F6F"/>
    <w:rsid w:val="00434076"/>
    <w:rsid w:val="0046352F"/>
    <w:rsid w:val="0047569A"/>
    <w:rsid w:val="0047581C"/>
    <w:rsid w:val="004809B4"/>
    <w:rsid w:val="004866D3"/>
    <w:rsid w:val="0049051C"/>
    <w:rsid w:val="00493DAD"/>
    <w:rsid w:val="004A2B06"/>
    <w:rsid w:val="004B7C7C"/>
    <w:rsid w:val="004C7D03"/>
    <w:rsid w:val="004D3F0F"/>
    <w:rsid w:val="004E64C0"/>
    <w:rsid w:val="004F1106"/>
    <w:rsid w:val="004F3AD7"/>
    <w:rsid w:val="005044B9"/>
    <w:rsid w:val="0051447F"/>
    <w:rsid w:val="005250DC"/>
    <w:rsid w:val="0053658B"/>
    <w:rsid w:val="0054435B"/>
    <w:rsid w:val="00544CBB"/>
    <w:rsid w:val="00561085"/>
    <w:rsid w:val="00571261"/>
    <w:rsid w:val="00571DF0"/>
    <w:rsid w:val="00594C51"/>
    <w:rsid w:val="0059597B"/>
    <w:rsid w:val="005962B5"/>
    <w:rsid w:val="005B3EFA"/>
    <w:rsid w:val="005B4872"/>
    <w:rsid w:val="005B6D5A"/>
    <w:rsid w:val="005C1A8B"/>
    <w:rsid w:val="005D3993"/>
    <w:rsid w:val="00647634"/>
    <w:rsid w:val="006503D2"/>
    <w:rsid w:val="00650764"/>
    <w:rsid w:val="00651712"/>
    <w:rsid w:val="00652CD2"/>
    <w:rsid w:val="00657246"/>
    <w:rsid w:val="006675DD"/>
    <w:rsid w:val="00674E5F"/>
    <w:rsid w:val="00683429"/>
    <w:rsid w:val="006A3DE4"/>
    <w:rsid w:val="006C1F23"/>
    <w:rsid w:val="006D1599"/>
    <w:rsid w:val="006D3322"/>
    <w:rsid w:val="006E0E49"/>
    <w:rsid w:val="006E71AB"/>
    <w:rsid w:val="006F7B4D"/>
    <w:rsid w:val="007041D6"/>
    <w:rsid w:val="00705C05"/>
    <w:rsid w:val="00745E75"/>
    <w:rsid w:val="007540B3"/>
    <w:rsid w:val="00760B19"/>
    <w:rsid w:val="007673BA"/>
    <w:rsid w:val="007A6DDA"/>
    <w:rsid w:val="007B01F6"/>
    <w:rsid w:val="007C2289"/>
    <w:rsid w:val="007D7B53"/>
    <w:rsid w:val="007F3B05"/>
    <w:rsid w:val="00801E4E"/>
    <w:rsid w:val="00802C11"/>
    <w:rsid w:val="00804B03"/>
    <w:rsid w:val="0081330B"/>
    <w:rsid w:val="00842A4C"/>
    <w:rsid w:val="00842AFF"/>
    <w:rsid w:val="00845913"/>
    <w:rsid w:val="008624B2"/>
    <w:rsid w:val="00876DFA"/>
    <w:rsid w:val="00880D45"/>
    <w:rsid w:val="008848E6"/>
    <w:rsid w:val="00885E7B"/>
    <w:rsid w:val="008B67F8"/>
    <w:rsid w:val="008B79CC"/>
    <w:rsid w:val="008E10F9"/>
    <w:rsid w:val="008E4271"/>
    <w:rsid w:val="008F79F3"/>
    <w:rsid w:val="00921943"/>
    <w:rsid w:val="0094480C"/>
    <w:rsid w:val="00951E0B"/>
    <w:rsid w:val="0096733B"/>
    <w:rsid w:val="00977E0E"/>
    <w:rsid w:val="009848FA"/>
    <w:rsid w:val="0098539D"/>
    <w:rsid w:val="009A38F4"/>
    <w:rsid w:val="009A4F9D"/>
    <w:rsid w:val="009B3C20"/>
    <w:rsid w:val="009C728F"/>
    <w:rsid w:val="009D7F29"/>
    <w:rsid w:val="009E065E"/>
    <w:rsid w:val="009E517D"/>
    <w:rsid w:val="00A035F4"/>
    <w:rsid w:val="00A03D9E"/>
    <w:rsid w:val="00A50579"/>
    <w:rsid w:val="00A60EC8"/>
    <w:rsid w:val="00A7018B"/>
    <w:rsid w:val="00A75026"/>
    <w:rsid w:val="00A867F4"/>
    <w:rsid w:val="00AA1B9B"/>
    <w:rsid w:val="00AB14A1"/>
    <w:rsid w:val="00AD1FAB"/>
    <w:rsid w:val="00AE72A3"/>
    <w:rsid w:val="00B05469"/>
    <w:rsid w:val="00B25E8D"/>
    <w:rsid w:val="00B268A4"/>
    <w:rsid w:val="00B379C9"/>
    <w:rsid w:val="00B41573"/>
    <w:rsid w:val="00B55B7A"/>
    <w:rsid w:val="00B67059"/>
    <w:rsid w:val="00B67F87"/>
    <w:rsid w:val="00B7329D"/>
    <w:rsid w:val="00B957D6"/>
    <w:rsid w:val="00BA37DF"/>
    <w:rsid w:val="00BA4FF0"/>
    <w:rsid w:val="00BA614B"/>
    <w:rsid w:val="00BD69F1"/>
    <w:rsid w:val="00BF39C3"/>
    <w:rsid w:val="00BF67DE"/>
    <w:rsid w:val="00C110FA"/>
    <w:rsid w:val="00C14C43"/>
    <w:rsid w:val="00C210B8"/>
    <w:rsid w:val="00C23B00"/>
    <w:rsid w:val="00C24C51"/>
    <w:rsid w:val="00C355A6"/>
    <w:rsid w:val="00C42AFC"/>
    <w:rsid w:val="00C44653"/>
    <w:rsid w:val="00C51A6B"/>
    <w:rsid w:val="00C64F4A"/>
    <w:rsid w:val="00C7355E"/>
    <w:rsid w:val="00C80B17"/>
    <w:rsid w:val="00C905C1"/>
    <w:rsid w:val="00CA04E2"/>
    <w:rsid w:val="00CC7381"/>
    <w:rsid w:val="00CE0B3D"/>
    <w:rsid w:val="00CE62FD"/>
    <w:rsid w:val="00CE7309"/>
    <w:rsid w:val="00D016F2"/>
    <w:rsid w:val="00D04C5F"/>
    <w:rsid w:val="00D13B50"/>
    <w:rsid w:val="00D14644"/>
    <w:rsid w:val="00D26315"/>
    <w:rsid w:val="00D669D5"/>
    <w:rsid w:val="00D67F59"/>
    <w:rsid w:val="00D740FE"/>
    <w:rsid w:val="00D82E23"/>
    <w:rsid w:val="00D96CB3"/>
    <w:rsid w:val="00DA6089"/>
    <w:rsid w:val="00DD0ED3"/>
    <w:rsid w:val="00DD47C5"/>
    <w:rsid w:val="00DF477C"/>
    <w:rsid w:val="00E07921"/>
    <w:rsid w:val="00E13F7B"/>
    <w:rsid w:val="00E15EBC"/>
    <w:rsid w:val="00E26939"/>
    <w:rsid w:val="00E34889"/>
    <w:rsid w:val="00E4579F"/>
    <w:rsid w:val="00E70E42"/>
    <w:rsid w:val="00E7215E"/>
    <w:rsid w:val="00E75CCC"/>
    <w:rsid w:val="00EB30C1"/>
    <w:rsid w:val="00EC1EB7"/>
    <w:rsid w:val="00ED2A7F"/>
    <w:rsid w:val="00ED6244"/>
    <w:rsid w:val="00ED6CBF"/>
    <w:rsid w:val="00EE03D4"/>
    <w:rsid w:val="00F319E6"/>
    <w:rsid w:val="00F356C7"/>
    <w:rsid w:val="00F44C18"/>
    <w:rsid w:val="00F67F56"/>
    <w:rsid w:val="00FB7418"/>
    <w:rsid w:val="00FC6652"/>
    <w:rsid w:val="00FD0189"/>
    <w:rsid w:val="00FD55FA"/>
    <w:rsid w:val="00FD5A7A"/>
    <w:rsid w:val="00FD677A"/>
    <w:rsid w:val="00FE5712"/>
    <w:rsid w:val="00FE7A8D"/>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437681668">
      <w:bodyDiv w:val="1"/>
      <w:marLeft w:val="0"/>
      <w:marRight w:val="0"/>
      <w:marTop w:val="0"/>
      <w:marBottom w:val="0"/>
      <w:divBdr>
        <w:top w:val="none" w:sz="0" w:space="0" w:color="auto"/>
        <w:left w:val="none" w:sz="0" w:space="0" w:color="auto"/>
        <w:bottom w:val="none" w:sz="0" w:space="0" w:color="auto"/>
        <w:right w:val="none" w:sz="0" w:space="0" w:color="auto"/>
      </w:divBdr>
    </w:div>
    <w:div w:id="86756892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portal.k.utb.cz"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ED2A63-5B8E-42E9-8D79-4C450112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6955</Words>
  <Characters>41041</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47901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Frantisek Bunka</cp:lastModifiedBy>
  <cp:revision>3</cp:revision>
  <cp:lastPrinted>2017-01-10T08:20:00Z</cp:lastPrinted>
  <dcterms:created xsi:type="dcterms:W3CDTF">2018-04-12T10:12:00Z</dcterms:created>
  <dcterms:modified xsi:type="dcterms:W3CDTF">2018-04-13T12:41:00Z</dcterms:modified>
</cp:coreProperties>
</file>